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BE" w:rsidRPr="00701095" w:rsidRDefault="00EC20BE" w:rsidP="00EC20BE">
      <w:pPr>
        <w:spacing w:before="120" w:after="120" w:line="240" w:lineRule="auto"/>
        <w:jc w:val="right"/>
        <w:rPr>
          <w:rFonts w:ascii="Calibri" w:eastAsia="Calibri" w:hAnsi="Calibri" w:cs="Times New Roman"/>
          <w:b/>
          <w:bCs/>
          <w:i/>
          <w:iCs/>
          <w:spacing w:val="5"/>
        </w:rPr>
      </w:pPr>
      <w:r w:rsidRPr="00701095">
        <w:rPr>
          <w:rFonts w:ascii="Calibri" w:eastAsia="Calibri" w:hAnsi="Calibri" w:cs="Times New Roman"/>
          <w:b/>
          <w:bCs/>
          <w:i/>
          <w:iCs/>
          <w:spacing w:val="5"/>
        </w:rPr>
        <w:t>ANEXA 1 - MODIFICAREA SDL – GAL</w:t>
      </w:r>
      <w:r>
        <w:rPr>
          <w:rFonts w:ascii="Calibri" w:eastAsia="Calibri" w:hAnsi="Calibri" w:cs="Times New Roman"/>
          <w:b/>
          <w:bCs/>
          <w:i/>
          <w:iCs/>
          <w:spacing w:val="5"/>
        </w:rPr>
        <w:t xml:space="preserve"> Constanta </w:t>
      </w:r>
      <w:r w:rsidR="007C356D">
        <w:rPr>
          <w:rFonts w:ascii="Calibri" w:eastAsia="Calibri" w:hAnsi="Calibri" w:cs="Times New Roman"/>
          <w:b/>
          <w:bCs/>
          <w:i/>
          <w:iCs/>
          <w:spacing w:val="5"/>
        </w:rPr>
        <w:t>Sud</w:t>
      </w:r>
    </w:p>
    <w:p w:rsidR="00EC20BE" w:rsidRPr="00701095" w:rsidRDefault="00EC20BE" w:rsidP="00EC20BE">
      <w:pPr>
        <w:spacing w:before="120" w:after="120" w:line="240" w:lineRule="auto"/>
        <w:jc w:val="right"/>
        <w:rPr>
          <w:rFonts w:ascii="Calibri" w:eastAsia="Calibri" w:hAnsi="Calibri" w:cs="Times New Roman"/>
          <w:b/>
          <w:bCs/>
          <w:i/>
          <w:iCs/>
          <w:spacing w:val="5"/>
          <w:lang w:val="fr-BE"/>
        </w:rPr>
      </w:pPr>
      <w:r w:rsidRPr="002A735C">
        <w:rPr>
          <w:rFonts w:ascii="Calibri" w:eastAsia="Calibri" w:hAnsi="Calibri" w:cs="Times New Roman"/>
          <w:b/>
          <w:bCs/>
          <w:i/>
          <w:iCs/>
          <w:color w:val="000000" w:themeColor="text1"/>
          <w:spacing w:val="5"/>
        </w:rPr>
        <w:t xml:space="preserve">Data </w:t>
      </w:r>
      <w:r w:rsidR="002A735C" w:rsidRPr="002A735C">
        <w:rPr>
          <w:rFonts w:ascii="Calibri" w:eastAsia="Calibri" w:hAnsi="Calibri" w:cs="Times New Roman"/>
          <w:b/>
          <w:bCs/>
          <w:i/>
          <w:iCs/>
          <w:color w:val="000000" w:themeColor="text1"/>
          <w:spacing w:val="5"/>
        </w:rPr>
        <w:t>30.04</w:t>
      </w:r>
      <w:r w:rsidR="00192C75" w:rsidRPr="002A735C">
        <w:rPr>
          <w:rFonts w:ascii="Calibri" w:eastAsia="Calibri" w:hAnsi="Calibri" w:cs="Times New Roman"/>
          <w:b/>
          <w:bCs/>
          <w:i/>
          <w:iCs/>
          <w:color w:val="000000" w:themeColor="text1"/>
          <w:spacing w:val="5"/>
        </w:rPr>
        <w:t>.</w:t>
      </w:r>
      <w:r w:rsidR="00192C75" w:rsidRPr="002A735C">
        <w:rPr>
          <w:rFonts w:ascii="Calibri" w:eastAsia="Calibri" w:hAnsi="Calibri" w:cs="Times New Roman"/>
          <w:b/>
          <w:bCs/>
          <w:i/>
          <w:iCs/>
          <w:spacing w:val="5"/>
        </w:rPr>
        <w:t>2020</w:t>
      </w:r>
    </w:p>
    <w:p w:rsidR="00EC20BE" w:rsidRPr="00701095" w:rsidRDefault="00EC20BE" w:rsidP="0002592B">
      <w:pPr>
        <w:tabs>
          <w:tab w:val="left" w:pos="3915"/>
        </w:tabs>
        <w:spacing w:after="0" w:line="240" w:lineRule="auto"/>
        <w:contextualSpacing/>
        <w:jc w:val="both"/>
        <w:rPr>
          <w:rFonts w:ascii="Trebuchet MS" w:eastAsia="Times New Roman" w:hAnsi="Trebuchet MS" w:cs="Times New Roman"/>
          <w:bCs/>
          <w:sz w:val="24"/>
          <w:szCs w:val="24"/>
          <w:lang w:eastAsia="ro-RO"/>
        </w:rPr>
      </w:pPr>
    </w:p>
    <w:p w:rsidR="00EC20BE" w:rsidRPr="00701095" w:rsidRDefault="00EC20BE" w:rsidP="00EC20BE">
      <w:pPr>
        <w:numPr>
          <w:ilvl w:val="0"/>
          <w:numId w:val="1"/>
        </w:numPr>
        <w:spacing w:before="120" w:after="0" w:line="240" w:lineRule="auto"/>
        <w:ind w:left="284" w:hanging="284"/>
        <w:contextualSpacing/>
        <w:jc w:val="both"/>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TIPUL PROPUNERII DE MODIFICARE A SDL</w:t>
      </w:r>
      <w:r w:rsidRPr="00701095">
        <w:rPr>
          <w:rFonts w:ascii="Trebuchet MS" w:eastAsia="Times New Roman" w:hAnsi="Trebuchet MS" w:cs="Times New Roman"/>
          <w:b/>
          <w:bCs/>
          <w:szCs w:val="24"/>
          <w:vertAlign w:val="superscript"/>
          <w:lang w:eastAsia="ro-RO"/>
        </w:rPr>
        <w:footnoteReference w:id="1"/>
      </w:r>
    </w:p>
    <w:p w:rsidR="00EC20BE" w:rsidRPr="00701095" w:rsidRDefault="00EC20BE" w:rsidP="00EC20BE">
      <w:pPr>
        <w:spacing w:before="120" w:after="0" w:line="240" w:lineRule="auto"/>
        <w:ind w:left="284"/>
        <w:contextualSpacing/>
        <w:jc w:val="both"/>
        <w:rPr>
          <w:rFonts w:ascii="Trebuchet MS" w:eastAsia="Times New Roman" w:hAnsi="Trebuchet MS" w:cs="Times New Roman"/>
          <w:b/>
          <w:bCs/>
          <w:szCs w:val="24"/>
          <w:lang w:eastAsia="ro-RO"/>
        </w:rPr>
      </w:pPr>
    </w:p>
    <w:tbl>
      <w:tblPr>
        <w:tblStyle w:val="TableGrid"/>
        <w:tblW w:w="9214" w:type="dxa"/>
        <w:tblInd w:w="-5" w:type="dxa"/>
        <w:tblLook w:val="04A0" w:firstRow="1" w:lastRow="0" w:firstColumn="1" w:lastColumn="0" w:noHBand="0" w:noVBand="1"/>
      </w:tblPr>
      <w:tblGrid>
        <w:gridCol w:w="6946"/>
        <w:gridCol w:w="2268"/>
      </w:tblGrid>
      <w:tr w:rsidR="00EC20BE" w:rsidRPr="00701095" w:rsidTr="00616009">
        <w:trPr>
          <w:trHeight w:val="326"/>
        </w:trPr>
        <w:tc>
          <w:tcPr>
            <w:tcW w:w="6946" w:type="dxa"/>
          </w:tcPr>
          <w:p w:rsidR="00EC20BE" w:rsidRDefault="00EC20BE" w:rsidP="00616009">
            <w:pPr>
              <w:spacing w:before="120"/>
              <w:contextualSpacing/>
              <w:jc w:val="both"/>
              <w:rPr>
                <w:rFonts w:ascii="Trebuchet MS" w:eastAsia="Times New Roman" w:hAnsi="Trebuchet MS" w:cs="Times New Roman"/>
                <w:b/>
                <w:bCs/>
                <w:noProof/>
                <w:szCs w:val="24"/>
                <w:lang w:eastAsia="ro-RO"/>
              </w:rPr>
            </w:pPr>
          </w:p>
          <w:p w:rsidR="00EC20BE" w:rsidRPr="00701095" w:rsidRDefault="00EC20BE" w:rsidP="00616009">
            <w:pPr>
              <w:spacing w:before="120"/>
              <w:contextualSpacing/>
              <w:jc w:val="both"/>
              <w:rPr>
                <w:rFonts w:ascii="Trebuchet MS" w:eastAsia="Times New Roman" w:hAnsi="Trebuchet MS" w:cs="Times New Roman"/>
                <w:b/>
                <w:bCs/>
                <w:noProof/>
                <w:szCs w:val="24"/>
                <w:lang w:eastAsia="ro-RO"/>
              </w:rPr>
            </w:pPr>
            <w:r w:rsidRPr="00701095">
              <w:rPr>
                <w:rFonts w:ascii="Trebuchet MS" w:eastAsia="Times New Roman" w:hAnsi="Trebuchet MS" w:cs="Times New Roman"/>
                <w:b/>
                <w:bCs/>
                <w:noProof/>
                <w:szCs w:val="24"/>
                <w:lang w:eastAsia="ro-RO"/>
              </w:rPr>
              <w:t>Tipul modificării</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Numărul modificării solicitate</w:t>
            </w:r>
            <w:r w:rsidRPr="00701095">
              <w:rPr>
                <w:rFonts w:ascii="Trebuchet MS" w:eastAsia="Times New Roman" w:hAnsi="Trebuchet MS" w:cs="Times New Roman"/>
                <w:b/>
                <w:bCs/>
                <w:szCs w:val="24"/>
                <w:vertAlign w:val="superscript"/>
                <w:lang w:eastAsia="ro-RO"/>
              </w:rPr>
              <w:footnoteReference w:id="2"/>
            </w:r>
            <w:r w:rsidRPr="00701095">
              <w:rPr>
                <w:rFonts w:ascii="Trebuchet MS" w:eastAsia="Times New Roman" w:hAnsi="Trebuchet MS" w:cs="Times New Roman"/>
                <w:b/>
                <w:bCs/>
                <w:szCs w:val="24"/>
                <w:lang w:eastAsia="ro-RO"/>
              </w:rPr>
              <w:t xml:space="preserve"> în anul curent</w:t>
            </w:r>
          </w:p>
        </w:tc>
      </w:tr>
      <w:tr w:rsidR="00EC20BE" w:rsidRPr="00701095" w:rsidTr="00616009">
        <w:trPr>
          <w:trHeight w:val="406"/>
        </w:trPr>
        <w:tc>
          <w:tcPr>
            <w:tcW w:w="6946" w:type="dxa"/>
            <w:vAlign w:val="bottom"/>
          </w:tcPr>
          <w:p w:rsidR="00EC20BE" w:rsidRPr="00701095" w:rsidRDefault="00EC20BE" w:rsidP="00616009">
            <w:pPr>
              <w:spacing w:before="24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1312" behindDoc="0" locked="0" layoutInCell="1" allowOverlap="1" wp14:anchorId="35836C3F" wp14:editId="0DDC8BAD">
                      <wp:simplePos x="0" y="0"/>
                      <wp:positionH relativeFrom="column">
                        <wp:posOffset>23495</wp:posOffset>
                      </wp:positionH>
                      <wp:positionV relativeFrom="paragraph">
                        <wp:posOffset>-80010</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F21CC1" id="Rectangle 7" o:spid="_x0000_s1026" style="position:absolute;margin-left:1.85pt;margin-top:-6.3pt;width:15.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" fillcolor="window" strokecolor="windowText" strokeweight="1pt"/>
                  </w:pict>
                </mc:Fallback>
              </mc:AlternateContent>
            </w:r>
            <w:r w:rsidRPr="00701095">
              <w:rPr>
                <w:rFonts w:ascii="Trebuchet MS" w:eastAsia="Times New Roman" w:hAnsi="Trebuchet MS" w:cs="Times New Roman"/>
                <w:bCs/>
                <w:szCs w:val="24"/>
                <w:lang w:eastAsia="ro-RO"/>
              </w:rPr>
              <w:t>Modificare simplă  - conform pct.1</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p>
        </w:tc>
      </w:tr>
      <w:tr w:rsidR="00EC20BE" w:rsidRPr="00701095" w:rsidTr="00616009">
        <w:trPr>
          <w:trHeight w:val="406"/>
        </w:trPr>
        <w:tc>
          <w:tcPr>
            <w:tcW w:w="6946" w:type="dxa"/>
            <w:vAlign w:val="bottom"/>
          </w:tcPr>
          <w:p w:rsidR="00EC20BE" w:rsidRPr="00701095" w:rsidRDefault="00EC20BE" w:rsidP="00616009">
            <w:pPr>
              <w:spacing w:before="120"/>
              <w:contextualSpacing/>
              <w:jc w:val="center"/>
              <w:rPr>
                <w:rFonts w:ascii="Trebuchet MS" w:eastAsia="Times New Roman" w:hAnsi="Trebuchet MS" w:cs="Times New Roman"/>
                <w:b/>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59264" behindDoc="0" locked="0" layoutInCell="1" allowOverlap="1" wp14:anchorId="60E716B4" wp14:editId="1C5EF3B3">
                      <wp:simplePos x="0" y="0"/>
                      <wp:positionH relativeFrom="column">
                        <wp:posOffset>31750</wp:posOffset>
                      </wp:positionH>
                      <wp:positionV relativeFrom="paragraph">
                        <wp:posOffset>-71755</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chemeClr val="tx1"/>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39B3E" id="Rectangle 4" o:spid="_x0000_s1026" style="position:absolute;margin-left:2.5pt;margin-top:-5.65pt;width:15.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" fillcolor="black [3213]" strokecolor="windowText" strokeweight="1pt"/>
                  </w:pict>
                </mc:Fallback>
              </mc:AlternateContent>
            </w:r>
            <w:r w:rsidRPr="00701095">
              <w:rPr>
                <w:rFonts w:ascii="Trebuchet MS" w:eastAsia="Times New Roman" w:hAnsi="Trebuchet MS" w:cs="Times New Roman"/>
                <w:bCs/>
                <w:szCs w:val="24"/>
                <w:lang w:eastAsia="ro-RO"/>
              </w:rPr>
              <w:t>Modificare complexă - conform pct.2</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r>
              <w:rPr>
                <w:rFonts w:ascii="Trebuchet MS" w:eastAsia="Times New Roman" w:hAnsi="Trebuchet MS" w:cs="Times New Roman"/>
                <w:b/>
                <w:bCs/>
                <w:szCs w:val="24"/>
                <w:lang w:eastAsia="ro-RO"/>
              </w:rPr>
              <w:t>1</w:t>
            </w:r>
          </w:p>
        </w:tc>
      </w:tr>
      <w:tr w:rsidR="00EC20BE" w:rsidRPr="00701095" w:rsidTr="00616009">
        <w:trPr>
          <w:trHeight w:val="406"/>
        </w:trPr>
        <w:tc>
          <w:tcPr>
            <w:tcW w:w="6946" w:type="dxa"/>
            <w:vAlign w:val="bottom"/>
          </w:tcPr>
          <w:p w:rsidR="00EC20BE" w:rsidRPr="00701095" w:rsidRDefault="00EC20BE" w:rsidP="00616009">
            <w:pPr>
              <w:spacing w:before="12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0288" behindDoc="0" locked="0" layoutInCell="1" allowOverlap="1" wp14:anchorId="01B7DA9F" wp14:editId="054AA8E8">
                      <wp:simplePos x="0" y="0"/>
                      <wp:positionH relativeFrom="column">
                        <wp:posOffset>22225</wp:posOffset>
                      </wp:positionH>
                      <wp:positionV relativeFrom="paragraph">
                        <wp:posOffset>-53975</wp:posOffset>
                      </wp:positionV>
                      <wp:extent cx="2000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solidFill>
                                <a:schemeClr val="tx1"/>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45535" id="Rectangle 6" o:spid="_x0000_s1026" style="position:absolute;margin-left:1.75pt;margin-top:-4.25pt;width:15.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" fillcolor="black [3213]" strokecolor="windowText" strokeweight="1pt"/>
                  </w:pict>
                </mc:Fallback>
              </mc:AlternateContent>
            </w:r>
            <w:r w:rsidRPr="00701095">
              <w:rPr>
                <w:rFonts w:ascii="Trebuchet MS" w:eastAsia="Times New Roman" w:hAnsi="Trebuchet MS" w:cs="Times New Roman"/>
                <w:bCs/>
                <w:szCs w:val="24"/>
                <w:lang w:eastAsia="ro-RO"/>
              </w:rPr>
              <w:t>Modificare legislativă și/sau administrativă - conform pct.3</w:t>
            </w:r>
          </w:p>
        </w:tc>
        <w:tc>
          <w:tcPr>
            <w:tcW w:w="2268" w:type="dxa"/>
          </w:tcPr>
          <w:p w:rsidR="00EC20BE" w:rsidRPr="00701095" w:rsidRDefault="002A735C" w:rsidP="00616009">
            <w:pPr>
              <w:spacing w:before="120"/>
              <w:contextualSpacing/>
              <w:jc w:val="both"/>
              <w:rPr>
                <w:rFonts w:ascii="Trebuchet MS" w:eastAsia="Times New Roman" w:hAnsi="Trebuchet MS" w:cs="Times New Roman"/>
                <w:b/>
                <w:bCs/>
                <w:szCs w:val="24"/>
                <w:lang w:eastAsia="ro-RO"/>
              </w:rPr>
            </w:pPr>
            <w:r>
              <w:rPr>
                <w:rFonts w:ascii="Trebuchet MS" w:eastAsia="Times New Roman" w:hAnsi="Trebuchet MS" w:cs="Times New Roman"/>
                <w:b/>
                <w:bCs/>
                <w:szCs w:val="24"/>
                <w:lang w:eastAsia="ro-RO"/>
              </w:rPr>
              <w:t>1</w:t>
            </w:r>
          </w:p>
        </w:tc>
      </w:tr>
    </w:tbl>
    <w:p w:rsidR="00EC20BE" w:rsidRPr="00701095" w:rsidRDefault="00EC20BE" w:rsidP="00EC20BE">
      <w:pPr>
        <w:spacing w:after="0"/>
        <w:jc w:val="both"/>
        <w:rPr>
          <w:rFonts w:ascii="Trebuchet MS" w:eastAsia="Calibri" w:hAnsi="Trebuchet MS" w:cs="Times New Roman"/>
          <w:szCs w:val="24"/>
          <w:lang w:val="fr-BE"/>
        </w:rPr>
      </w:pPr>
    </w:p>
    <w:p w:rsidR="00EC20BE" w:rsidRDefault="00EC20BE" w:rsidP="00EC20BE">
      <w:pPr>
        <w:rPr>
          <w:rFonts w:ascii="Trebuchet MS" w:eastAsia="Times New Roman" w:hAnsi="Trebuchet MS" w:cs="Times New Roman"/>
          <w:b/>
          <w:bCs/>
          <w:szCs w:val="24"/>
          <w:lang w:eastAsia="ro-RO"/>
        </w:rPr>
      </w:pPr>
    </w:p>
    <w:p w:rsidR="00EC20BE" w:rsidRPr="00701095" w:rsidRDefault="00801AC7" w:rsidP="00EC20BE">
      <w:pPr>
        <w:rPr>
          <w:rFonts w:ascii="Trebuchet MS" w:eastAsia="Times New Roman" w:hAnsi="Trebuchet MS" w:cs="Times New Roman"/>
          <w:b/>
          <w:bCs/>
          <w:szCs w:val="24"/>
          <w:lang w:eastAsia="ro-RO"/>
        </w:rPr>
      </w:pPr>
      <w:r>
        <w:rPr>
          <w:rFonts w:ascii="Trebuchet MS" w:eastAsia="Times New Roman" w:hAnsi="Trebuchet MS" w:cs="Times New Roman"/>
          <w:b/>
          <w:bCs/>
          <w:szCs w:val="24"/>
          <w:lang w:eastAsia="ro-RO"/>
        </w:rPr>
        <w:t>I</w:t>
      </w:r>
      <w:r w:rsidR="00EC20BE" w:rsidRPr="00701095">
        <w:rPr>
          <w:rFonts w:ascii="Trebuchet MS" w:eastAsia="Times New Roman" w:hAnsi="Trebuchet MS" w:cs="Times New Roman"/>
          <w:b/>
          <w:bCs/>
          <w:szCs w:val="24"/>
          <w:lang w:eastAsia="ro-RO"/>
        </w:rPr>
        <w:t>.  DESCRIEREA MODIFICĂRILOR SOLICITATE</w:t>
      </w:r>
      <w:r w:rsidR="00EC20BE" w:rsidRPr="00701095">
        <w:rPr>
          <w:rFonts w:ascii="Trebuchet MS" w:eastAsia="Times New Roman" w:hAnsi="Trebuchet MS" w:cs="Times New Roman"/>
          <w:b/>
          <w:bCs/>
          <w:szCs w:val="24"/>
          <w:vertAlign w:val="superscript"/>
          <w:lang w:eastAsia="ro-RO"/>
        </w:rPr>
        <w:footnoteReference w:id="3"/>
      </w:r>
    </w:p>
    <w:p w:rsidR="002A735C" w:rsidRPr="00801AC7" w:rsidRDefault="00EC20BE" w:rsidP="00801AC7">
      <w:pPr>
        <w:pStyle w:val="ListParagraph"/>
        <w:keepNext/>
        <w:numPr>
          <w:ilvl w:val="0"/>
          <w:numId w:val="12"/>
        </w:numPr>
        <w:spacing w:before="240" w:after="240" w:line="240" w:lineRule="auto"/>
        <w:jc w:val="both"/>
        <w:outlineLvl w:val="4"/>
        <w:rPr>
          <w:rFonts w:ascii="Trebuchet MS" w:eastAsia="Times New Roman" w:hAnsi="Trebuchet MS"/>
          <w:noProof/>
          <w:color w:val="000000"/>
          <w:szCs w:val="24"/>
          <w:u w:val="single"/>
          <w:lang w:val="fr-BE"/>
        </w:rPr>
      </w:pPr>
      <w:r w:rsidRPr="00801AC7">
        <w:rPr>
          <w:rFonts w:ascii="Trebuchet MS" w:eastAsia="Times New Roman" w:hAnsi="Trebuchet MS"/>
          <w:b/>
          <w:bCs/>
          <w:szCs w:val="24"/>
          <w:lang w:val="en-US" w:eastAsia="ro-RO"/>
        </w:rPr>
        <w:t xml:space="preserve">DENUMIREA MODIFICĂRII: </w:t>
      </w:r>
      <w:proofErr w:type="spellStart"/>
      <w:r w:rsidRPr="00801AC7">
        <w:rPr>
          <w:rFonts w:ascii="Trebuchet MS" w:eastAsia="Times New Roman" w:hAnsi="Trebuchet MS"/>
          <w:b/>
          <w:bCs/>
          <w:szCs w:val="24"/>
          <w:lang w:val="en-US" w:eastAsia="ro-RO"/>
        </w:rPr>
        <w:t>Modificări</w:t>
      </w:r>
      <w:proofErr w:type="spellEnd"/>
      <w:r w:rsidRPr="00801AC7">
        <w:rPr>
          <w:rFonts w:ascii="Trebuchet MS" w:eastAsia="Times New Roman" w:hAnsi="Trebuchet MS"/>
          <w:b/>
          <w:bCs/>
          <w:szCs w:val="24"/>
          <w:lang w:val="en-US" w:eastAsia="ro-RO"/>
        </w:rPr>
        <w:t xml:space="preserve"> ale Cap. </w:t>
      </w:r>
      <w:r w:rsidR="00192C75" w:rsidRPr="00801AC7">
        <w:rPr>
          <w:rFonts w:ascii="Trebuchet MS" w:eastAsia="Times New Roman" w:hAnsi="Trebuchet MS"/>
          <w:b/>
          <w:bCs/>
          <w:szCs w:val="24"/>
          <w:lang w:val="en-US" w:eastAsia="ro-RO"/>
        </w:rPr>
        <w:t>I</w:t>
      </w:r>
      <w:r w:rsidRPr="00801AC7">
        <w:rPr>
          <w:rFonts w:ascii="Trebuchet MS" w:eastAsia="Times New Roman" w:hAnsi="Trebuchet MS"/>
          <w:b/>
          <w:bCs/>
          <w:szCs w:val="24"/>
          <w:lang w:val="en-US" w:eastAsia="ro-RO"/>
        </w:rPr>
        <w:t xml:space="preserve">V </w:t>
      </w:r>
      <w:r w:rsidR="00192C75" w:rsidRPr="00801AC7">
        <w:rPr>
          <w:rFonts w:ascii="Trebuchet MS" w:eastAsia="Times New Roman" w:hAnsi="Trebuchet MS"/>
          <w:b/>
          <w:bCs/>
          <w:szCs w:val="24"/>
          <w:lang w:val="en-US" w:eastAsia="ro-RO"/>
        </w:rPr>
        <w:t xml:space="preserve">- </w:t>
      </w:r>
      <w:r w:rsidR="00192C75" w:rsidRPr="00801AC7">
        <w:rPr>
          <w:rFonts w:ascii="Trebuchet MS" w:hAnsi="Trebuchet MS"/>
          <w:b/>
          <w:bCs/>
        </w:rPr>
        <w:t xml:space="preserve">Obiective, </w:t>
      </w:r>
      <w:proofErr w:type="spellStart"/>
      <w:r w:rsidR="00192C75" w:rsidRPr="00801AC7">
        <w:rPr>
          <w:rFonts w:ascii="Trebuchet MS" w:hAnsi="Trebuchet MS"/>
          <w:b/>
          <w:bCs/>
        </w:rPr>
        <w:t>priorităţi</w:t>
      </w:r>
      <w:proofErr w:type="spellEnd"/>
      <w:r w:rsidR="00192C75" w:rsidRPr="00801AC7">
        <w:rPr>
          <w:rFonts w:ascii="Trebuchet MS" w:hAnsi="Trebuchet MS"/>
          <w:b/>
          <w:bCs/>
        </w:rPr>
        <w:t xml:space="preserve"> și domenii de intervenție</w:t>
      </w:r>
      <w:r w:rsidRPr="00801AC7">
        <w:rPr>
          <w:rFonts w:ascii="Trebuchet MS" w:eastAsia="Times New Roman" w:hAnsi="Trebuchet MS"/>
          <w:b/>
          <w:bCs/>
          <w:szCs w:val="24"/>
          <w:lang w:val="en-US" w:eastAsia="ro-RO"/>
        </w:rPr>
        <w:t xml:space="preserve">, conform pct. </w:t>
      </w:r>
      <w:r w:rsidR="009F2933" w:rsidRPr="00801AC7">
        <w:rPr>
          <w:rFonts w:ascii="Trebuchet MS" w:eastAsia="Times New Roman" w:hAnsi="Trebuchet MS"/>
          <w:b/>
          <w:bCs/>
          <w:szCs w:val="24"/>
          <w:lang w:val="en-US" w:eastAsia="ro-RO"/>
        </w:rPr>
        <w:t>3</w:t>
      </w:r>
      <w:r w:rsidRPr="00801AC7">
        <w:rPr>
          <w:rFonts w:ascii="Trebuchet MS" w:eastAsia="Times New Roman" w:hAnsi="Trebuchet MS"/>
          <w:b/>
          <w:bCs/>
          <w:szCs w:val="24"/>
          <w:lang w:val="en-US" w:eastAsia="ro-RO"/>
        </w:rPr>
        <w:t xml:space="preserve">, </w:t>
      </w:r>
    </w:p>
    <w:p w:rsidR="002A735C" w:rsidRDefault="002A735C" w:rsidP="002A735C">
      <w:pPr>
        <w:keepNext/>
        <w:spacing w:before="240" w:after="240" w:line="240" w:lineRule="auto"/>
        <w:contextualSpacing/>
        <w:jc w:val="both"/>
        <w:outlineLvl w:val="4"/>
        <w:rPr>
          <w:rFonts w:ascii="Trebuchet MS" w:eastAsia="Times New Roman" w:hAnsi="Trebuchet MS" w:cs="Times New Roman"/>
          <w:b/>
          <w:bCs/>
          <w:szCs w:val="24"/>
          <w:lang w:val="fr-BE" w:eastAsia="ro-RO"/>
        </w:rPr>
      </w:pPr>
    </w:p>
    <w:p w:rsidR="00EC20BE" w:rsidRPr="00801AC7" w:rsidRDefault="00EC20BE" w:rsidP="00801AC7">
      <w:pPr>
        <w:pStyle w:val="ListParagraph"/>
        <w:keepNext/>
        <w:numPr>
          <w:ilvl w:val="0"/>
          <w:numId w:val="13"/>
        </w:numPr>
        <w:spacing w:before="240" w:after="240" w:line="240" w:lineRule="auto"/>
        <w:jc w:val="both"/>
        <w:outlineLvl w:val="4"/>
        <w:rPr>
          <w:rFonts w:ascii="Trebuchet MS" w:eastAsia="Times New Roman" w:hAnsi="Trebuchet MS"/>
          <w:noProof/>
          <w:color w:val="000000"/>
          <w:szCs w:val="24"/>
          <w:u w:val="single"/>
          <w:lang w:val="fr-BE"/>
        </w:rPr>
      </w:pPr>
      <w:r w:rsidRPr="00801AC7">
        <w:rPr>
          <w:rFonts w:ascii="Trebuchet MS" w:eastAsia="Times New Roman" w:hAnsi="Trebuchet MS"/>
          <w:noProof/>
          <w:color w:val="000000"/>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1"/>
      </w:tblGrid>
      <w:tr w:rsidR="00192C75" w:rsidRPr="00192C75" w:rsidTr="00616009">
        <w:trPr>
          <w:trHeight w:val="293"/>
        </w:trPr>
        <w:tc>
          <w:tcPr>
            <w:tcW w:w="5000" w:type="pct"/>
            <w:shd w:val="clear" w:color="auto" w:fill="auto"/>
          </w:tcPr>
          <w:p w:rsidR="00EC20BE" w:rsidRDefault="00EC20BE" w:rsidP="00616009">
            <w:pPr>
              <w:spacing w:after="0" w:line="240" w:lineRule="auto"/>
              <w:jc w:val="both"/>
              <w:rPr>
                <w:rFonts w:ascii="Trebuchet MS" w:eastAsia="Times New Roman" w:hAnsi="Trebuchet MS"/>
                <w:szCs w:val="24"/>
                <w:lang w:val="en-US" w:bidi="lo-LA"/>
              </w:rPr>
            </w:pPr>
            <w:r w:rsidRPr="00B43FE0">
              <w:rPr>
                <w:rFonts w:ascii="Trebuchet MS" w:eastAsia="Times New Roman" w:hAnsi="Trebuchet MS" w:cs="Times New Roman"/>
                <w:szCs w:val="24"/>
                <w:lang w:val="it-CH"/>
              </w:rPr>
              <w:t xml:space="preserve">Prin modificarea Cap. </w:t>
            </w:r>
            <w:r w:rsidR="009F2933" w:rsidRPr="00B43FE0">
              <w:rPr>
                <w:rFonts w:ascii="Trebuchet MS" w:eastAsia="Times New Roman" w:hAnsi="Trebuchet MS" w:cs="Times New Roman"/>
                <w:szCs w:val="24"/>
                <w:lang w:val="it-CH"/>
              </w:rPr>
              <w:t>I</w:t>
            </w:r>
            <w:r w:rsidRPr="00B43FE0">
              <w:rPr>
                <w:rFonts w:ascii="Trebuchet MS" w:eastAsia="Times New Roman" w:hAnsi="Trebuchet MS" w:cs="Times New Roman"/>
                <w:szCs w:val="24"/>
                <w:lang w:val="it-CH"/>
              </w:rPr>
              <w:t xml:space="preserve">V – </w:t>
            </w:r>
            <w:r w:rsidR="009F2933" w:rsidRPr="00B43FE0">
              <w:rPr>
                <w:rFonts w:ascii="Trebuchet MS" w:hAnsi="Trebuchet MS"/>
                <w:b/>
                <w:bCs/>
              </w:rPr>
              <w:t xml:space="preserve">Obiective, </w:t>
            </w:r>
            <w:proofErr w:type="spellStart"/>
            <w:r w:rsidR="009F2933" w:rsidRPr="00B43FE0">
              <w:rPr>
                <w:rFonts w:ascii="Trebuchet MS" w:hAnsi="Trebuchet MS"/>
                <w:b/>
                <w:bCs/>
              </w:rPr>
              <w:t>priorităţi</w:t>
            </w:r>
            <w:proofErr w:type="spellEnd"/>
            <w:r w:rsidR="009F2933" w:rsidRPr="00B43FE0">
              <w:rPr>
                <w:rFonts w:ascii="Trebuchet MS" w:hAnsi="Trebuchet MS"/>
                <w:b/>
                <w:bCs/>
              </w:rPr>
              <w:t xml:space="preserve"> și domenii de intervenție</w:t>
            </w:r>
            <w:r w:rsidRPr="00B43FE0">
              <w:rPr>
                <w:rFonts w:ascii="Trebuchet MS" w:eastAsia="Times New Roman" w:hAnsi="Trebuchet MS" w:cs="Times New Roman"/>
                <w:szCs w:val="24"/>
                <w:lang w:val="it-CH"/>
              </w:rPr>
              <w:t xml:space="preserve">, Asociația Grup de Acțiune Locală Constanța </w:t>
            </w:r>
            <w:r w:rsidR="007C356D">
              <w:rPr>
                <w:rFonts w:ascii="Trebuchet MS" w:eastAsia="Times New Roman" w:hAnsi="Trebuchet MS" w:cs="Times New Roman"/>
                <w:szCs w:val="24"/>
                <w:lang w:val="it-CH"/>
              </w:rPr>
              <w:t>Sud</w:t>
            </w:r>
            <w:r w:rsidRPr="00B43FE0">
              <w:rPr>
                <w:rFonts w:ascii="Trebuchet MS" w:eastAsia="Times New Roman" w:hAnsi="Trebuchet MS" w:cs="Times New Roman"/>
                <w:szCs w:val="24"/>
                <w:lang w:val="it-CH"/>
              </w:rPr>
              <w:t xml:space="preserve"> dorește </w:t>
            </w:r>
            <w:r w:rsidR="009F2933" w:rsidRPr="00B43FE0">
              <w:rPr>
                <w:rFonts w:ascii="Trebuchet MS" w:eastAsia="Times New Roman" w:hAnsi="Trebuchet MS" w:cs="Times New Roman"/>
                <w:szCs w:val="24"/>
                <w:lang w:val="it-CH"/>
              </w:rPr>
              <w:t>adaptarea indicatorilor de rezultat din cuprinsul SDL, conform informațiilor transmise de Ministerul Agriculturii și Dezvoltării Rurale, Direcția Generală Dezvoltare Rurală, Autoritatea de Management pentru PNDR prin Nota înregistrată sub nr. 204520 din 26.09.2018</w:t>
            </w:r>
            <w:r w:rsidR="00D52673">
              <w:rPr>
                <w:rFonts w:ascii="Trebuchet MS" w:eastAsia="Times New Roman" w:hAnsi="Trebuchet MS" w:cs="Times New Roman"/>
                <w:szCs w:val="24"/>
                <w:lang w:val="it-CH"/>
              </w:rPr>
              <w:t>. L</w:t>
            </w:r>
            <w:r w:rsidR="009F2933" w:rsidRPr="00B43FE0">
              <w:rPr>
                <w:rFonts w:ascii="Trebuchet MS" w:eastAsia="Times New Roman" w:hAnsi="Trebuchet MS" w:cs="Times New Roman"/>
                <w:szCs w:val="24"/>
                <w:lang w:val="it-CH"/>
              </w:rPr>
              <w:t>a punctul 1 din această notă este menționat faptul că măsurile de sprijin financiar propuse prin SDL în temeiul art. 20</w:t>
            </w:r>
            <w:r w:rsidR="00D52673">
              <w:rPr>
                <w:rFonts w:ascii="Trebuchet MS" w:eastAsia="Times New Roman" w:hAnsi="Trebuchet MS" w:cs="Times New Roman"/>
                <w:szCs w:val="24"/>
                <w:lang w:val="it-CH"/>
              </w:rPr>
              <w:t xml:space="preserve"> </w:t>
            </w:r>
            <w:r w:rsidR="009F2933" w:rsidRPr="00B43FE0">
              <w:rPr>
                <w:rFonts w:ascii="Trebuchet MS" w:eastAsia="Times New Roman" w:hAnsi="Trebuchet MS" w:cs="Times New Roman"/>
                <w:szCs w:val="24"/>
                <w:lang w:val="it-CH"/>
              </w:rPr>
              <w:t xml:space="preserve">din Reg. Nr 1305/2013, corespund Obiectivului III, Priorități 6 și Domeniului de Intervenție DI 6B, indicatorul de monitorizare fiind </w:t>
            </w:r>
            <w:r w:rsidR="009F2933" w:rsidRPr="00B43FE0">
              <w:rPr>
                <w:rFonts w:ascii="Trebuchet MS" w:eastAsia="Times New Roman" w:hAnsi="Trebuchet MS" w:cs="Times New Roman"/>
                <w:szCs w:val="24"/>
                <w:lang w:val="en-US"/>
              </w:rPr>
              <w:t>“</w:t>
            </w:r>
            <w:proofErr w:type="spellStart"/>
            <w:r w:rsidR="009F2933" w:rsidRPr="00B43FE0">
              <w:rPr>
                <w:rFonts w:ascii="Trebuchet MS" w:eastAsia="Times New Roman" w:hAnsi="Trebuchet MS" w:cs="Times New Roman"/>
                <w:szCs w:val="24"/>
                <w:lang w:val="en-US"/>
              </w:rPr>
              <w:t>Popula</w:t>
            </w:r>
            <w:r w:rsidR="009F2933" w:rsidRPr="00B43FE0">
              <w:rPr>
                <w:rFonts w:ascii="Trebuchet MS" w:eastAsia="Times New Roman" w:hAnsi="Trebuchet MS"/>
                <w:szCs w:val="24"/>
                <w:lang w:bidi="lo-LA"/>
              </w:rPr>
              <w:t>ția</w:t>
            </w:r>
            <w:proofErr w:type="spellEnd"/>
            <w:r w:rsidR="009F2933" w:rsidRPr="00B43FE0">
              <w:rPr>
                <w:rFonts w:ascii="Trebuchet MS" w:eastAsia="Times New Roman" w:hAnsi="Trebuchet MS"/>
                <w:szCs w:val="24"/>
                <w:lang w:bidi="lo-LA"/>
              </w:rPr>
              <w:t xml:space="preserve"> neta care beneficiază de infrastructura nou creată</w:t>
            </w:r>
            <w:r w:rsidR="009F2933" w:rsidRPr="00B43FE0">
              <w:rPr>
                <w:rFonts w:ascii="Trebuchet MS" w:eastAsia="Times New Roman" w:hAnsi="Trebuchet MS"/>
                <w:szCs w:val="24"/>
                <w:lang w:val="en-US" w:bidi="lo-LA"/>
              </w:rPr>
              <w:t xml:space="preserve">”. </w:t>
            </w:r>
            <w:proofErr w:type="spellStart"/>
            <w:r w:rsidR="009F2933" w:rsidRPr="00B43FE0">
              <w:rPr>
                <w:rFonts w:ascii="Trebuchet MS" w:eastAsia="Times New Roman" w:hAnsi="Trebuchet MS"/>
                <w:szCs w:val="24"/>
                <w:lang w:val="en-US" w:bidi="lo-LA"/>
              </w:rPr>
              <w:t>Obiectivele</w:t>
            </w:r>
            <w:proofErr w:type="spellEnd"/>
            <w:r w:rsidR="009F2933" w:rsidRPr="00B43FE0">
              <w:rPr>
                <w:rFonts w:ascii="Trebuchet MS" w:eastAsia="Times New Roman" w:hAnsi="Trebuchet MS"/>
                <w:szCs w:val="24"/>
                <w:lang w:val="en-US" w:bidi="lo-LA"/>
              </w:rPr>
              <w:t xml:space="preserve"> </w:t>
            </w:r>
            <w:proofErr w:type="spellStart"/>
            <w:r w:rsidR="009F2933" w:rsidRPr="00B43FE0">
              <w:rPr>
                <w:rFonts w:ascii="Trebuchet MS" w:eastAsia="Times New Roman" w:hAnsi="Trebuchet MS"/>
                <w:szCs w:val="24"/>
                <w:lang w:val="en-US" w:bidi="lo-LA"/>
              </w:rPr>
              <w:t>acestui</w:t>
            </w:r>
            <w:proofErr w:type="spellEnd"/>
            <w:r w:rsidR="009F2933" w:rsidRPr="00B43FE0">
              <w:rPr>
                <w:rFonts w:ascii="Trebuchet MS" w:eastAsia="Times New Roman" w:hAnsi="Trebuchet MS"/>
                <w:szCs w:val="24"/>
                <w:lang w:val="en-US" w:bidi="lo-LA"/>
              </w:rPr>
              <w:t xml:space="preserve"> </w:t>
            </w:r>
            <w:proofErr w:type="spellStart"/>
            <w:r w:rsidR="009F2933" w:rsidRPr="00B43FE0">
              <w:rPr>
                <w:rFonts w:ascii="Trebuchet MS" w:eastAsia="Times New Roman" w:hAnsi="Trebuchet MS"/>
                <w:szCs w:val="24"/>
                <w:lang w:val="en-US" w:bidi="lo-LA"/>
              </w:rPr>
              <w:t>articol</w:t>
            </w:r>
            <w:proofErr w:type="spellEnd"/>
            <w:r w:rsidR="009F2933" w:rsidRPr="00B43FE0">
              <w:rPr>
                <w:rFonts w:ascii="Trebuchet MS" w:eastAsia="Times New Roman" w:hAnsi="Trebuchet MS"/>
                <w:szCs w:val="24"/>
                <w:lang w:val="en-US" w:bidi="lo-LA"/>
              </w:rPr>
              <w:t xml:space="preserve"> </w:t>
            </w:r>
            <w:r w:rsidR="009F2933" w:rsidRPr="00B43FE0">
              <w:rPr>
                <w:rFonts w:ascii="Trebuchet MS" w:eastAsia="Times New Roman" w:hAnsi="Trebuchet MS"/>
                <w:szCs w:val="24"/>
                <w:lang w:bidi="lo-LA"/>
              </w:rPr>
              <w:t xml:space="preserve">răspund nevoilor comunității, sunt realizabile prin intermediul beneficiarilor publici de fonduri FEADR (APL, ONG, instituții publice ș.a.) și nu susțin afacerile private (bazate pe profit, care sunt generatoare de locuri de muncă). Prin urmare, indicatorul </w:t>
            </w:r>
            <w:r w:rsidR="00B43FE0" w:rsidRPr="00B43FE0">
              <w:rPr>
                <w:rFonts w:ascii="Trebuchet MS" w:eastAsia="Times New Roman" w:hAnsi="Trebuchet MS" w:cs="Times New Roman"/>
                <w:szCs w:val="24"/>
                <w:lang w:val="en-US"/>
              </w:rPr>
              <w:t>“</w:t>
            </w:r>
            <w:proofErr w:type="spellStart"/>
            <w:r w:rsidR="00B43FE0" w:rsidRPr="00B43FE0">
              <w:rPr>
                <w:rFonts w:ascii="Trebuchet MS" w:eastAsia="Times New Roman" w:hAnsi="Trebuchet MS" w:cs="Times New Roman"/>
                <w:szCs w:val="24"/>
                <w:lang w:val="en-US"/>
              </w:rPr>
              <w:t>numărul</w:t>
            </w:r>
            <w:proofErr w:type="spellEnd"/>
            <w:r w:rsidR="00B43FE0" w:rsidRPr="00B43FE0">
              <w:rPr>
                <w:rFonts w:ascii="Trebuchet MS" w:eastAsia="Times New Roman" w:hAnsi="Trebuchet MS" w:cs="Times New Roman"/>
                <w:szCs w:val="24"/>
                <w:lang w:val="en-US"/>
              </w:rPr>
              <w:t xml:space="preserve"> de </w:t>
            </w:r>
            <w:proofErr w:type="spellStart"/>
            <w:r w:rsidR="00B43FE0" w:rsidRPr="00B43FE0">
              <w:rPr>
                <w:rFonts w:ascii="Trebuchet MS" w:eastAsia="Times New Roman" w:hAnsi="Trebuchet MS" w:cs="Times New Roman"/>
                <w:szCs w:val="24"/>
                <w:lang w:val="en-US"/>
              </w:rPr>
              <w:t>locuri</w:t>
            </w:r>
            <w:proofErr w:type="spellEnd"/>
            <w:r w:rsidR="00B43FE0" w:rsidRPr="00B43FE0">
              <w:rPr>
                <w:rFonts w:ascii="Trebuchet MS" w:eastAsia="Times New Roman" w:hAnsi="Trebuchet MS" w:cs="Times New Roman"/>
                <w:szCs w:val="24"/>
                <w:lang w:val="en-US"/>
              </w:rPr>
              <w:t xml:space="preserve"> de </w:t>
            </w:r>
            <w:proofErr w:type="spellStart"/>
            <w:r w:rsidR="00B43FE0" w:rsidRPr="00B43FE0">
              <w:rPr>
                <w:rFonts w:ascii="Trebuchet MS" w:eastAsia="Times New Roman" w:hAnsi="Trebuchet MS" w:cs="Times New Roman"/>
                <w:szCs w:val="24"/>
                <w:lang w:val="en-US"/>
              </w:rPr>
              <w:t>muncă</w:t>
            </w:r>
            <w:proofErr w:type="spellEnd"/>
            <w:r w:rsidR="00B43FE0" w:rsidRPr="00B43FE0">
              <w:rPr>
                <w:rFonts w:ascii="Trebuchet MS" w:eastAsia="Times New Roman" w:hAnsi="Trebuchet MS"/>
                <w:szCs w:val="24"/>
                <w:lang w:val="en-US" w:bidi="lo-LA"/>
              </w:rPr>
              <w:t xml:space="preserve">” nu </w:t>
            </w:r>
            <w:proofErr w:type="spellStart"/>
            <w:r w:rsidR="00B43FE0" w:rsidRPr="00B43FE0">
              <w:rPr>
                <w:rFonts w:ascii="Trebuchet MS" w:eastAsia="Times New Roman" w:hAnsi="Trebuchet MS"/>
                <w:szCs w:val="24"/>
                <w:lang w:val="en-US" w:bidi="lo-LA"/>
              </w:rPr>
              <w:t>este</w:t>
            </w:r>
            <w:proofErr w:type="spellEnd"/>
            <w:r w:rsidR="00B43FE0" w:rsidRPr="00B43FE0">
              <w:rPr>
                <w:rFonts w:ascii="Trebuchet MS" w:eastAsia="Times New Roman" w:hAnsi="Trebuchet MS"/>
                <w:szCs w:val="24"/>
                <w:lang w:val="en-US" w:bidi="lo-LA"/>
              </w:rPr>
              <w:t xml:space="preserve"> specific art. 20, nu </w:t>
            </w:r>
            <w:proofErr w:type="spellStart"/>
            <w:r w:rsidR="00B43FE0" w:rsidRPr="00B43FE0">
              <w:rPr>
                <w:rFonts w:ascii="Trebuchet MS" w:eastAsia="Times New Roman" w:hAnsi="Trebuchet MS"/>
                <w:szCs w:val="24"/>
                <w:lang w:val="en-US" w:bidi="lo-LA"/>
              </w:rPr>
              <w:t>trebuie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menționat</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în</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cuprinsul</w:t>
            </w:r>
            <w:proofErr w:type="spellEnd"/>
            <w:r w:rsidR="00B43FE0" w:rsidRPr="00B43FE0">
              <w:rPr>
                <w:rFonts w:ascii="Trebuchet MS" w:eastAsia="Times New Roman" w:hAnsi="Trebuchet MS"/>
                <w:szCs w:val="24"/>
                <w:lang w:val="en-US" w:bidi="lo-LA"/>
              </w:rPr>
              <w:t xml:space="preserve"> SDL </w:t>
            </w:r>
            <w:proofErr w:type="spellStart"/>
            <w:r w:rsidR="00B43FE0" w:rsidRPr="00B43FE0">
              <w:rPr>
                <w:rFonts w:ascii="Trebuchet MS" w:eastAsia="Times New Roman" w:hAnsi="Trebuchet MS"/>
                <w:szCs w:val="24"/>
                <w:lang w:val="en-US" w:bidi="lo-LA"/>
              </w:rPr>
              <w:t>și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potrivit</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Sistemului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Comun</w:t>
            </w:r>
            <w:proofErr w:type="spellEnd"/>
            <w:r w:rsidR="00B43FE0" w:rsidRPr="00B43FE0">
              <w:rPr>
                <w:rFonts w:ascii="Trebuchet MS" w:eastAsia="Times New Roman" w:hAnsi="Trebuchet MS"/>
                <w:szCs w:val="24"/>
                <w:lang w:val="en-US" w:bidi="lo-LA"/>
              </w:rPr>
              <w:t xml:space="preserve"> de </w:t>
            </w:r>
            <w:proofErr w:type="spellStart"/>
            <w:r w:rsidR="00B43FE0" w:rsidRPr="00B43FE0">
              <w:rPr>
                <w:rFonts w:ascii="Trebuchet MS" w:eastAsia="Times New Roman" w:hAnsi="Trebuchet MS"/>
                <w:szCs w:val="24"/>
                <w:lang w:val="en-US" w:bidi="lo-LA"/>
              </w:rPr>
              <w:t>Monitorizare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și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Evaluare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locurile</w:t>
            </w:r>
            <w:proofErr w:type="spellEnd"/>
            <w:r w:rsidR="00B43FE0" w:rsidRPr="00B43FE0">
              <w:rPr>
                <w:rFonts w:ascii="Trebuchet MS" w:eastAsia="Times New Roman" w:hAnsi="Trebuchet MS"/>
                <w:szCs w:val="24"/>
                <w:lang w:val="en-US" w:bidi="lo-LA"/>
              </w:rPr>
              <w:t xml:space="preserve"> de </w:t>
            </w:r>
            <w:proofErr w:type="spellStart"/>
            <w:r w:rsidR="00B43FE0" w:rsidRPr="00B43FE0">
              <w:rPr>
                <w:rFonts w:ascii="Trebuchet MS" w:eastAsia="Times New Roman" w:hAnsi="Trebuchet MS"/>
                <w:szCs w:val="24"/>
                <w:lang w:val="en-US" w:bidi="lo-LA"/>
              </w:rPr>
              <w:t>muncă</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propuse</w:t>
            </w:r>
            <w:proofErr w:type="spellEnd"/>
            <w:r w:rsidR="00B43FE0" w:rsidRPr="00B43FE0">
              <w:rPr>
                <w:rFonts w:ascii="Trebuchet MS" w:eastAsia="Times New Roman" w:hAnsi="Trebuchet MS"/>
                <w:szCs w:val="24"/>
                <w:lang w:val="en-US" w:bidi="lo-LA"/>
              </w:rPr>
              <w:t>/</w:t>
            </w:r>
            <w:proofErr w:type="spellStart"/>
            <w:r w:rsidR="00B43FE0" w:rsidRPr="00B43FE0">
              <w:rPr>
                <w:rFonts w:ascii="Trebuchet MS" w:eastAsia="Times New Roman" w:hAnsi="Trebuchet MS"/>
                <w:szCs w:val="24"/>
                <w:lang w:val="en-US" w:bidi="lo-LA"/>
              </w:rPr>
              <w:t>realizate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prin</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proiectele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depuse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în</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cadrul</w:t>
            </w:r>
            <w:proofErr w:type="spellEnd"/>
            <w:r w:rsidR="00B43FE0" w:rsidRPr="00B43FE0">
              <w:rPr>
                <w:rFonts w:ascii="Trebuchet MS" w:eastAsia="Times New Roman" w:hAnsi="Trebuchet MS"/>
                <w:szCs w:val="24"/>
                <w:lang w:val="en-US" w:bidi="lo-LA"/>
              </w:rPr>
              <w:t xml:space="preserve"> art. 20 din Reg. 1305/2013 nu pot fi </w:t>
            </w:r>
            <w:proofErr w:type="spellStart"/>
            <w:r w:rsidR="00B43FE0" w:rsidRPr="00B43FE0">
              <w:rPr>
                <w:rFonts w:ascii="Trebuchet MS" w:eastAsia="Times New Roman" w:hAnsi="Trebuchet MS"/>
                <w:szCs w:val="24"/>
                <w:lang w:val="en-US" w:bidi="lo-LA"/>
              </w:rPr>
              <w:t>colectate</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și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raportate</w:t>
            </w:r>
            <w:proofErr w:type="spellEnd"/>
            <w:r w:rsidR="00B43FE0" w:rsidRPr="00B43FE0">
              <w:rPr>
                <w:rFonts w:ascii="Trebuchet MS" w:eastAsia="Times New Roman" w:hAnsi="Trebuchet MS"/>
                <w:szCs w:val="24"/>
                <w:lang w:val="en-US" w:bidi="lo-LA"/>
              </w:rPr>
              <w:t xml:space="preserve"> ca indicator de </w:t>
            </w:r>
            <w:proofErr w:type="spellStart"/>
            <w:r w:rsidR="00B43FE0" w:rsidRPr="00B43FE0">
              <w:rPr>
                <w:rFonts w:ascii="Trebuchet MS" w:eastAsia="Times New Roman" w:hAnsi="Trebuchet MS"/>
                <w:szCs w:val="24"/>
                <w:lang w:val="en-US" w:bidi="lo-LA"/>
              </w:rPr>
              <w:t>rezultat</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în</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contextul</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realizării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criteriului</w:t>
            </w:r>
            <w:proofErr w:type="spellEnd"/>
            <w:r w:rsidR="00B43FE0" w:rsidRPr="00B43FE0">
              <w:rPr>
                <w:rFonts w:ascii="Trebuchet MS" w:eastAsia="Times New Roman" w:hAnsi="Trebuchet MS"/>
                <w:szCs w:val="24"/>
                <w:lang w:val="en-US" w:bidi="lo-LA"/>
              </w:rPr>
              <w:t xml:space="preserve"> CS 4.4. </w:t>
            </w:r>
            <w:proofErr w:type="spellStart"/>
            <w:r w:rsidR="00B43FE0" w:rsidRPr="00B43FE0">
              <w:rPr>
                <w:rFonts w:ascii="Trebuchet MS" w:eastAsia="Times New Roman" w:hAnsi="Trebuchet MS"/>
                <w:szCs w:val="24"/>
                <w:lang w:val="en-US" w:bidi="lo-LA"/>
              </w:rPr>
              <w:t>și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menținerii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punctajului</w:t>
            </w:r>
            <w:proofErr w:type="spellEnd"/>
            <w:r w:rsidR="00B43FE0" w:rsidRPr="00B43FE0">
              <w:rPr>
                <w:rFonts w:ascii="Trebuchet MS" w:eastAsia="Times New Roman" w:hAnsi="Trebuchet MS"/>
                <w:szCs w:val="24"/>
                <w:lang w:val="en-US" w:bidi="lo-LA"/>
              </w:rPr>
              <w:t xml:space="preserve"> </w:t>
            </w:r>
            <w:proofErr w:type="spellStart"/>
            <w:r w:rsidR="00B43FE0" w:rsidRPr="00B43FE0">
              <w:rPr>
                <w:rFonts w:ascii="Trebuchet MS" w:eastAsia="Times New Roman" w:hAnsi="Trebuchet MS"/>
                <w:szCs w:val="24"/>
                <w:lang w:val="en-US" w:bidi="lo-LA"/>
              </w:rPr>
              <w:t>obținut</w:t>
            </w:r>
            <w:proofErr w:type="spellEnd"/>
            <w:r w:rsidR="00B43FE0" w:rsidRPr="00B43FE0">
              <w:rPr>
                <w:rFonts w:ascii="Trebuchet MS" w:eastAsia="Times New Roman" w:hAnsi="Trebuchet MS"/>
                <w:szCs w:val="24"/>
                <w:lang w:val="en-US" w:bidi="lo-LA"/>
              </w:rPr>
              <w:t xml:space="preserve"> la </w:t>
            </w:r>
            <w:proofErr w:type="spellStart"/>
            <w:r w:rsidR="00B43FE0" w:rsidRPr="00B43FE0">
              <w:rPr>
                <w:rFonts w:ascii="Trebuchet MS" w:eastAsia="Times New Roman" w:hAnsi="Trebuchet MS"/>
                <w:szCs w:val="24"/>
                <w:lang w:val="en-US" w:bidi="lo-LA"/>
              </w:rPr>
              <w:t>selecția</w:t>
            </w:r>
            <w:proofErr w:type="spellEnd"/>
            <w:r w:rsidR="00B43FE0" w:rsidRPr="00B43FE0">
              <w:rPr>
                <w:rFonts w:ascii="Trebuchet MS" w:eastAsia="Times New Roman" w:hAnsi="Trebuchet MS"/>
                <w:szCs w:val="24"/>
                <w:lang w:val="en-US" w:bidi="lo-LA"/>
              </w:rPr>
              <w:t xml:space="preserve"> SDL.</w:t>
            </w:r>
          </w:p>
          <w:p w:rsidR="00D52673" w:rsidRDefault="00D52673" w:rsidP="00616009">
            <w:pPr>
              <w:spacing w:after="0" w:line="240" w:lineRule="auto"/>
              <w:jc w:val="both"/>
              <w:rPr>
                <w:rFonts w:ascii="Trebuchet MS" w:eastAsia="Times New Roman" w:hAnsi="Trebuchet MS"/>
                <w:szCs w:val="24"/>
                <w:lang w:bidi="lo-LA"/>
              </w:rPr>
            </w:pPr>
            <w:r w:rsidRPr="00D52673">
              <w:rPr>
                <w:rFonts w:ascii="Trebuchet MS" w:eastAsia="Times New Roman" w:hAnsi="Trebuchet MS" w:cs="Times New Roman"/>
                <w:noProof/>
                <w:szCs w:val="24"/>
              </w:rPr>
              <w:t>P</w:t>
            </w:r>
            <w:proofErr w:type="spellStart"/>
            <w:r w:rsidRPr="00D52673">
              <w:rPr>
                <w:rFonts w:ascii="Trebuchet MS" w:eastAsia="Times New Roman" w:hAnsi="Trebuchet MS"/>
                <w:szCs w:val="24"/>
                <w:lang w:bidi="lo-LA"/>
              </w:rPr>
              <w:t>entru</w:t>
            </w:r>
            <w:proofErr w:type="spellEnd"/>
            <w:r w:rsidRPr="00D52673">
              <w:rPr>
                <w:rFonts w:ascii="Trebuchet MS" w:eastAsia="Times New Roman" w:hAnsi="Trebuchet MS"/>
                <w:szCs w:val="24"/>
                <w:lang w:bidi="lo-LA"/>
              </w:rPr>
              <w:t xml:space="preserve"> asigurarea menținerii punctajului obținut de Asociația Grup de Acțiune Locala Constanța </w:t>
            </w:r>
            <w:r w:rsidR="007C356D">
              <w:rPr>
                <w:rFonts w:ascii="Trebuchet MS" w:eastAsia="Times New Roman" w:hAnsi="Trebuchet MS"/>
                <w:szCs w:val="24"/>
                <w:lang w:bidi="lo-LA"/>
              </w:rPr>
              <w:t>Sud</w:t>
            </w:r>
            <w:r w:rsidRPr="00D52673">
              <w:rPr>
                <w:rFonts w:ascii="Trebuchet MS" w:eastAsia="Times New Roman" w:hAnsi="Trebuchet MS"/>
                <w:szCs w:val="24"/>
                <w:lang w:bidi="lo-LA"/>
              </w:rPr>
              <w:t xml:space="preserve"> la selecția SDL, se impune </w:t>
            </w:r>
            <w:r w:rsidRPr="00503CD2">
              <w:rPr>
                <w:rFonts w:ascii="Trebuchet MS" w:eastAsia="Times New Roman" w:hAnsi="Trebuchet MS"/>
                <w:b/>
                <w:bCs/>
                <w:szCs w:val="24"/>
                <w:lang w:bidi="lo-LA"/>
              </w:rPr>
              <w:t>necesitatea</w:t>
            </w:r>
            <w:r w:rsidRPr="00D52673">
              <w:rPr>
                <w:rFonts w:ascii="Trebuchet MS" w:eastAsia="Times New Roman" w:hAnsi="Trebuchet MS"/>
                <w:szCs w:val="24"/>
                <w:lang w:bidi="lo-LA"/>
              </w:rPr>
              <w:t xml:space="preserve"> modificării </w:t>
            </w:r>
            <w:r w:rsidRPr="00D52673">
              <w:rPr>
                <w:rFonts w:ascii="Trebuchet MS" w:eastAsia="Times New Roman" w:hAnsi="Trebuchet MS" w:cs="Times New Roman"/>
                <w:szCs w:val="24"/>
                <w:lang w:val="it-CH"/>
              </w:rPr>
              <w:t xml:space="preserve">Cap. IV – </w:t>
            </w:r>
            <w:r w:rsidRPr="00503CD2">
              <w:rPr>
                <w:rFonts w:ascii="Trebuchet MS" w:hAnsi="Trebuchet MS"/>
              </w:rPr>
              <w:t xml:space="preserve">Obiective, </w:t>
            </w:r>
            <w:proofErr w:type="spellStart"/>
            <w:r w:rsidRPr="00503CD2">
              <w:rPr>
                <w:rFonts w:ascii="Trebuchet MS" w:hAnsi="Trebuchet MS"/>
              </w:rPr>
              <w:t>priorităţi</w:t>
            </w:r>
            <w:proofErr w:type="spellEnd"/>
            <w:r w:rsidRPr="00503CD2">
              <w:rPr>
                <w:rFonts w:ascii="Trebuchet MS" w:hAnsi="Trebuchet MS"/>
              </w:rPr>
              <w:t xml:space="preserve"> și domenii de intervenție</w:t>
            </w:r>
            <w:r w:rsidR="001A0EDA" w:rsidRPr="00503CD2">
              <w:rPr>
                <w:rFonts w:ascii="Trebuchet MS" w:hAnsi="Trebuchet MS"/>
              </w:rPr>
              <w:t xml:space="preserve">, Obiectivul de </w:t>
            </w:r>
            <w:proofErr w:type="spellStart"/>
            <w:r w:rsidR="001A0EDA" w:rsidRPr="00503CD2">
              <w:rPr>
                <w:rFonts w:ascii="Trebuchet MS" w:hAnsi="Trebuchet MS"/>
              </w:rPr>
              <w:t>dezoltare</w:t>
            </w:r>
            <w:proofErr w:type="spellEnd"/>
            <w:r w:rsidR="001A0EDA" w:rsidRPr="00503CD2">
              <w:rPr>
                <w:rFonts w:ascii="Trebuchet MS" w:hAnsi="Trebuchet MS"/>
              </w:rPr>
              <w:t xml:space="preserve"> rurală 3 – Indicatori de rezultat</w:t>
            </w:r>
            <w:r w:rsidRPr="00503CD2">
              <w:rPr>
                <w:rFonts w:ascii="Trebuchet MS" w:eastAsia="Times New Roman" w:hAnsi="Trebuchet MS"/>
                <w:szCs w:val="24"/>
                <w:lang w:bidi="lo-LA"/>
              </w:rPr>
              <w:t xml:space="preserve"> </w:t>
            </w:r>
            <w:r w:rsidRPr="00D52673">
              <w:rPr>
                <w:rFonts w:ascii="Trebuchet MS" w:eastAsia="Times New Roman" w:hAnsi="Trebuchet MS"/>
                <w:szCs w:val="24"/>
                <w:lang w:bidi="lo-LA"/>
              </w:rPr>
              <w:t>din Strategia de Dezvoltare Locală</w:t>
            </w:r>
            <w:r w:rsidR="008E3ECF">
              <w:rPr>
                <w:rFonts w:ascii="Trebuchet MS" w:eastAsia="Times New Roman" w:hAnsi="Trebuchet MS"/>
                <w:szCs w:val="24"/>
                <w:lang w:bidi="lo-LA"/>
              </w:rPr>
              <w:t>, astfel</w:t>
            </w:r>
            <w:r w:rsidR="008E3ECF">
              <w:rPr>
                <w:rFonts w:ascii="Trebuchet MS" w:eastAsia="Times New Roman" w:hAnsi="Trebuchet MS"/>
                <w:szCs w:val="24"/>
                <w:lang w:val="en-US" w:bidi="lo-LA"/>
              </w:rPr>
              <w:t xml:space="preserve">: se </w:t>
            </w:r>
            <w:proofErr w:type="spellStart"/>
            <w:r w:rsidR="008E3ECF">
              <w:rPr>
                <w:rFonts w:ascii="Trebuchet MS" w:eastAsia="Times New Roman" w:hAnsi="Trebuchet MS"/>
                <w:szCs w:val="24"/>
                <w:lang w:val="en-US" w:bidi="lo-LA"/>
              </w:rPr>
              <w:t>v</w:t>
            </w:r>
            <w:r w:rsidR="007C356D">
              <w:rPr>
                <w:rFonts w:ascii="Trebuchet MS" w:eastAsia="Times New Roman" w:hAnsi="Trebuchet MS"/>
                <w:szCs w:val="24"/>
                <w:lang w:val="en-US" w:bidi="lo-LA"/>
              </w:rPr>
              <w:t>or</w:t>
            </w:r>
            <w:proofErr w:type="spellEnd"/>
            <w:r w:rsidR="007C356D">
              <w:rPr>
                <w:rFonts w:ascii="Trebuchet MS" w:eastAsia="Times New Roman" w:hAnsi="Trebuchet MS"/>
                <w:szCs w:val="24"/>
                <w:lang w:val="en-US" w:bidi="lo-LA"/>
              </w:rPr>
              <w:t xml:space="preserve"> </w:t>
            </w:r>
            <w:proofErr w:type="spellStart"/>
            <w:r w:rsidR="007C356D">
              <w:rPr>
                <w:rFonts w:ascii="Trebuchet MS" w:eastAsia="Times New Roman" w:hAnsi="Trebuchet MS"/>
                <w:szCs w:val="24"/>
                <w:lang w:val="en-US" w:bidi="lo-LA"/>
              </w:rPr>
              <w:t>muta</w:t>
            </w:r>
            <w:proofErr w:type="spellEnd"/>
            <w:r w:rsidR="007C356D">
              <w:rPr>
                <w:rFonts w:ascii="Trebuchet MS" w:eastAsia="Times New Roman" w:hAnsi="Trebuchet MS"/>
                <w:szCs w:val="24"/>
                <w:lang w:val="en-US" w:bidi="lo-LA"/>
              </w:rPr>
              <w:t xml:space="preserve"> </w:t>
            </w:r>
            <w:proofErr w:type="spellStart"/>
            <w:r w:rsidR="007C356D">
              <w:rPr>
                <w:rFonts w:ascii="Trebuchet MS" w:eastAsia="Times New Roman" w:hAnsi="Trebuchet MS"/>
                <w:szCs w:val="24"/>
                <w:lang w:val="en-US" w:bidi="lo-LA"/>
              </w:rPr>
              <w:t>locurile</w:t>
            </w:r>
            <w:proofErr w:type="spellEnd"/>
            <w:r w:rsidR="008E3ECF">
              <w:rPr>
                <w:rFonts w:ascii="Trebuchet MS" w:eastAsia="Times New Roman" w:hAnsi="Trebuchet MS"/>
                <w:szCs w:val="24"/>
                <w:lang w:val="en-US" w:bidi="lo-LA"/>
              </w:rPr>
              <w:t xml:space="preserve"> de </w:t>
            </w:r>
            <w:proofErr w:type="spellStart"/>
            <w:r w:rsidR="008E3ECF">
              <w:rPr>
                <w:rFonts w:ascii="Trebuchet MS" w:eastAsia="Times New Roman" w:hAnsi="Trebuchet MS"/>
                <w:szCs w:val="24"/>
                <w:lang w:val="en-US" w:bidi="lo-LA"/>
              </w:rPr>
              <w:t>muncă</w:t>
            </w:r>
            <w:proofErr w:type="spellEnd"/>
            <w:r w:rsidR="008E3ECF">
              <w:rPr>
                <w:rFonts w:ascii="Trebuchet MS" w:eastAsia="Times New Roman" w:hAnsi="Trebuchet MS"/>
                <w:szCs w:val="24"/>
                <w:lang w:val="en-US" w:bidi="lo-LA"/>
              </w:rPr>
              <w:t xml:space="preserve"> din </w:t>
            </w:r>
            <w:proofErr w:type="spellStart"/>
            <w:r w:rsidR="008E3ECF">
              <w:rPr>
                <w:rFonts w:ascii="Trebuchet MS" w:eastAsia="Times New Roman" w:hAnsi="Trebuchet MS"/>
                <w:szCs w:val="24"/>
                <w:lang w:val="en-US" w:bidi="lo-LA"/>
              </w:rPr>
              <w:t>Domeniul</w:t>
            </w:r>
            <w:proofErr w:type="spellEnd"/>
            <w:r w:rsidR="008E3ECF">
              <w:rPr>
                <w:rFonts w:ascii="Trebuchet MS" w:eastAsia="Times New Roman" w:hAnsi="Trebuchet MS"/>
                <w:szCs w:val="24"/>
                <w:lang w:val="en-US" w:bidi="lo-LA"/>
              </w:rPr>
              <w:t xml:space="preserve"> de </w:t>
            </w:r>
            <w:proofErr w:type="spellStart"/>
            <w:r w:rsidR="008E3ECF">
              <w:rPr>
                <w:rFonts w:ascii="Trebuchet MS" w:eastAsia="Times New Roman" w:hAnsi="Trebuchet MS"/>
                <w:szCs w:val="24"/>
                <w:lang w:val="en-US" w:bidi="lo-LA"/>
              </w:rPr>
              <w:t>Intervenție</w:t>
            </w:r>
            <w:proofErr w:type="spellEnd"/>
            <w:r w:rsidR="008E3ECF">
              <w:rPr>
                <w:rFonts w:ascii="Trebuchet MS" w:eastAsia="Times New Roman" w:hAnsi="Trebuchet MS"/>
                <w:szCs w:val="24"/>
                <w:lang w:val="en-US" w:bidi="lo-LA"/>
              </w:rPr>
              <w:t xml:space="preserve"> 6B) </w:t>
            </w:r>
            <w:proofErr w:type="spellStart"/>
            <w:r w:rsidR="008E3ECF">
              <w:rPr>
                <w:rFonts w:ascii="Trebuchet MS" w:eastAsia="Times New Roman" w:hAnsi="Trebuchet MS"/>
                <w:szCs w:val="24"/>
                <w:lang w:val="en-US" w:bidi="lo-LA"/>
              </w:rPr>
              <w:t>în</w:t>
            </w:r>
            <w:proofErr w:type="spellEnd"/>
            <w:r w:rsidR="008E3ECF">
              <w:rPr>
                <w:rFonts w:ascii="Trebuchet MS" w:eastAsia="Times New Roman" w:hAnsi="Trebuchet MS"/>
                <w:szCs w:val="24"/>
                <w:lang w:val="en-US" w:bidi="lo-LA"/>
              </w:rPr>
              <w:t xml:space="preserve"> </w:t>
            </w:r>
            <w:proofErr w:type="spellStart"/>
            <w:r w:rsidR="008E3ECF">
              <w:rPr>
                <w:rFonts w:ascii="Trebuchet MS" w:eastAsia="Times New Roman" w:hAnsi="Trebuchet MS"/>
                <w:szCs w:val="24"/>
                <w:lang w:val="en-US" w:bidi="lo-LA"/>
              </w:rPr>
              <w:t>Domeniul</w:t>
            </w:r>
            <w:proofErr w:type="spellEnd"/>
            <w:r w:rsidR="008E3ECF">
              <w:rPr>
                <w:rFonts w:ascii="Trebuchet MS" w:eastAsia="Times New Roman" w:hAnsi="Trebuchet MS"/>
                <w:szCs w:val="24"/>
                <w:lang w:val="en-US" w:bidi="lo-LA"/>
              </w:rPr>
              <w:t xml:space="preserve"> de </w:t>
            </w:r>
            <w:proofErr w:type="spellStart"/>
            <w:r w:rsidR="008E3ECF">
              <w:rPr>
                <w:rFonts w:ascii="Trebuchet MS" w:eastAsia="Times New Roman" w:hAnsi="Trebuchet MS"/>
                <w:szCs w:val="24"/>
                <w:lang w:val="en-US" w:bidi="lo-LA"/>
              </w:rPr>
              <w:t>Intervenție</w:t>
            </w:r>
            <w:proofErr w:type="spellEnd"/>
            <w:r w:rsidR="008E3ECF">
              <w:rPr>
                <w:rFonts w:ascii="Trebuchet MS" w:eastAsia="Times New Roman" w:hAnsi="Trebuchet MS"/>
                <w:szCs w:val="24"/>
                <w:lang w:val="en-US" w:bidi="lo-LA"/>
              </w:rPr>
              <w:t xml:space="preserve"> 6A)</w:t>
            </w:r>
            <w:r w:rsidRPr="00D52673">
              <w:rPr>
                <w:rFonts w:ascii="Trebuchet MS" w:eastAsia="Times New Roman" w:hAnsi="Trebuchet MS"/>
                <w:szCs w:val="24"/>
                <w:lang w:bidi="lo-LA"/>
              </w:rPr>
              <w:t>.</w:t>
            </w:r>
          </w:p>
          <w:p w:rsidR="00503CD2" w:rsidRDefault="00503CD2" w:rsidP="00616009">
            <w:pPr>
              <w:spacing w:after="0" w:line="240" w:lineRule="auto"/>
              <w:jc w:val="both"/>
              <w:rPr>
                <w:rFonts w:ascii="Trebuchet MS" w:eastAsia="Times New Roman" w:hAnsi="Trebuchet MS"/>
                <w:szCs w:val="24"/>
                <w:lang w:bidi="lo-LA"/>
              </w:rPr>
            </w:pPr>
          </w:p>
          <w:p w:rsidR="001A0EDA" w:rsidRPr="00D52673" w:rsidRDefault="001A0EDA" w:rsidP="001A0EDA">
            <w:pPr>
              <w:spacing w:after="0" w:line="240" w:lineRule="auto"/>
              <w:jc w:val="both"/>
              <w:rPr>
                <w:rFonts w:ascii="Trebuchet MS" w:eastAsia="Times New Roman" w:hAnsi="Trebuchet MS"/>
                <w:color w:val="FF0000"/>
                <w:szCs w:val="24"/>
                <w:lang w:bidi="lo-LA"/>
              </w:rPr>
            </w:pPr>
            <w:r w:rsidRPr="001641DC">
              <w:rPr>
                <w:rFonts w:ascii="Trebuchet MS" w:eastAsia="Times New Roman" w:hAnsi="Trebuchet MS" w:cs="Times New Roman"/>
                <w:szCs w:val="24"/>
                <w:lang w:val="it-CH"/>
              </w:rPr>
              <w:t>Ace</w:t>
            </w:r>
            <w:r>
              <w:rPr>
                <w:rFonts w:ascii="Trebuchet MS" w:eastAsia="Times New Roman" w:hAnsi="Trebuchet MS" w:cs="Times New Roman"/>
                <w:szCs w:val="24"/>
                <w:lang w:val="it-CH"/>
              </w:rPr>
              <w:t>astă modificare</w:t>
            </w:r>
            <w:r w:rsidRPr="001641DC">
              <w:rPr>
                <w:rFonts w:ascii="Trebuchet MS" w:eastAsia="Times New Roman" w:hAnsi="Trebuchet MS" w:cs="Times New Roman"/>
                <w:szCs w:val="24"/>
                <w:lang w:val="it-CH"/>
              </w:rPr>
              <w:t xml:space="preserve"> </w:t>
            </w:r>
            <w:r>
              <w:rPr>
                <w:rFonts w:ascii="Trebuchet MS" w:eastAsia="Times New Roman" w:hAnsi="Trebuchet MS" w:cs="Times New Roman"/>
                <w:szCs w:val="24"/>
                <w:lang w:val="it-CH"/>
              </w:rPr>
              <w:t>este</w:t>
            </w:r>
            <w:r w:rsidRPr="001641DC">
              <w:rPr>
                <w:rFonts w:ascii="Trebuchet MS" w:eastAsia="Times New Roman" w:hAnsi="Trebuchet MS" w:cs="Times New Roman"/>
                <w:szCs w:val="24"/>
                <w:lang w:val="it-CH"/>
              </w:rPr>
              <w:t xml:space="preserve"> în raport cu caracteristicile teritoriului acoperit de SDL.</w:t>
            </w:r>
          </w:p>
        </w:tc>
      </w:tr>
    </w:tbl>
    <w:p w:rsidR="00EC20BE" w:rsidRPr="00801AC7" w:rsidRDefault="00EC20BE" w:rsidP="00801AC7">
      <w:pPr>
        <w:pStyle w:val="ListParagraph"/>
        <w:keepNext/>
        <w:numPr>
          <w:ilvl w:val="0"/>
          <w:numId w:val="13"/>
        </w:numPr>
        <w:spacing w:before="240" w:after="240" w:line="240" w:lineRule="auto"/>
        <w:jc w:val="both"/>
        <w:outlineLvl w:val="4"/>
        <w:rPr>
          <w:rFonts w:ascii="Trebuchet MS" w:eastAsia="Times New Roman" w:hAnsi="Trebuchet MS"/>
          <w:noProof/>
          <w:color w:val="000000"/>
          <w:szCs w:val="24"/>
          <w:u w:val="single"/>
          <w:lang w:val="fr-BE"/>
        </w:rPr>
      </w:pPr>
      <w:r w:rsidRPr="00801AC7">
        <w:rPr>
          <w:rFonts w:ascii="Trebuchet MS" w:eastAsia="Times New Roman" w:hAnsi="Trebuchet MS"/>
          <w:noProof/>
          <w:color w:val="000000"/>
          <w:szCs w:val="24"/>
          <w:u w:val="single"/>
          <w:lang w:val="fr-BE"/>
        </w:rPr>
        <w:lastRenderedPageBreak/>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1"/>
      </w:tblGrid>
      <w:tr w:rsidR="00D52673" w:rsidRPr="00D52673" w:rsidTr="00616009">
        <w:tc>
          <w:tcPr>
            <w:tcW w:w="5000" w:type="pct"/>
            <w:shd w:val="clear" w:color="auto" w:fill="auto"/>
          </w:tcPr>
          <w:p w:rsidR="00EC20BE" w:rsidRPr="00D52673" w:rsidRDefault="00EC20BE" w:rsidP="00616009">
            <w:pPr>
              <w:spacing w:after="240" w:line="240" w:lineRule="auto"/>
              <w:contextualSpacing/>
              <w:jc w:val="both"/>
              <w:rPr>
                <w:rFonts w:ascii="Trebuchet MS" w:eastAsia="Times New Roman" w:hAnsi="Trebuchet MS" w:cs="Times New Roman"/>
                <w:noProof/>
                <w:szCs w:val="24"/>
              </w:rPr>
            </w:pPr>
            <w:r w:rsidRPr="00D52673">
              <w:rPr>
                <w:rFonts w:ascii="Trebuchet MS" w:eastAsia="Times New Roman" w:hAnsi="Trebuchet MS" w:cs="Times New Roman"/>
                <w:noProof/>
                <w:szCs w:val="24"/>
              </w:rPr>
              <w:t xml:space="preserve">Modificarea va fi adusă Capitolului </w:t>
            </w:r>
            <w:r w:rsidR="00D52673">
              <w:rPr>
                <w:rFonts w:ascii="Trebuchet MS" w:eastAsia="Times New Roman" w:hAnsi="Trebuchet MS" w:cs="Times New Roman"/>
                <w:noProof/>
                <w:szCs w:val="24"/>
              </w:rPr>
              <w:t>I</w:t>
            </w:r>
            <w:r w:rsidRPr="00D52673">
              <w:rPr>
                <w:rFonts w:ascii="Trebuchet MS" w:eastAsia="Times New Roman" w:hAnsi="Trebuchet MS" w:cs="Times New Roman"/>
                <w:noProof/>
                <w:szCs w:val="24"/>
              </w:rPr>
              <w:t xml:space="preserve">V – </w:t>
            </w:r>
            <w:r w:rsidR="001A0EDA">
              <w:rPr>
                <w:rFonts w:ascii="Trebuchet MS" w:eastAsia="Times New Roman" w:hAnsi="Trebuchet MS" w:cs="Times New Roman"/>
                <w:noProof/>
                <w:szCs w:val="24"/>
              </w:rPr>
              <w:t>Obiectivul de dezvoltare rurală 3, Indicatori de rezultat</w:t>
            </w:r>
          </w:p>
          <w:p w:rsidR="00EC20BE" w:rsidRPr="00D52673" w:rsidRDefault="00EC20BE" w:rsidP="00616009">
            <w:pPr>
              <w:spacing w:after="240" w:line="240" w:lineRule="auto"/>
              <w:contextualSpacing/>
              <w:jc w:val="both"/>
              <w:rPr>
                <w:rFonts w:ascii="Trebuchet MS" w:eastAsia="Times New Roman" w:hAnsi="Trebuchet MS" w:cs="Times New Roman"/>
                <w:noProof/>
                <w:szCs w:val="24"/>
              </w:rPr>
            </w:pPr>
          </w:p>
          <w:p w:rsidR="00EC20BE" w:rsidRDefault="001A0EDA" w:rsidP="00616009">
            <w:pPr>
              <w:spacing w:after="240" w:line="240" w:lineRule="auto"/>
              <w:contextualSpacing/>
              <w:jc w:val="center"/>
              <w:rPr>
                <w:rFonts w:ascii="Trebuchet MS" w:eastAsia="Times New Roman" w:hAnsi="Trebuchet MS" w:cs="Times New Roman"/>
                <w:noProof/>
                <w:szCs w:val="24"/>
              </w:rPr>
            </w:pPr>
            <w:r>
              <w:rPr>
                <w:rFonts w:ascii="Trebuchet MS" w:eastAsia="Times New Roman" w:hAnsi="Trebuchet MS" w:cs="Times New Roman"/>
                <w:noProof/>
                <w:szCs w:val="24"/>
              </w:rPr>
              <w:t>Mă</w:t>
            </w:r>
            <w:r w:rsidR="00EC20BE" w:rsidRPr="00D52673">
              <w:rPr>
                <w:rFonts w:ascii="Trebuchet MS" w:eastAsia="Times New Roman" w:hAnsi="Trebuchet MS" w:cs="Times New Roman"/>
                <w:noProof/>
                <w:szCs w:val="24"/>
              </w:rPr>
              <w:t xml:space="preserve">sura </w:t>
            </w:r>
            <w:r>
              <w:rPr>
                <w:rFonts w:ascii="Trebuchet MS" w:eastAsia="Times New Roman" w:hAnsi="Trebuchet MS" w:cs="Times New Roman"/>
                <w:noProof/>
                <w:szCs w:val="24"/>
              </w:rPr>
              <w:t>M</w:t>
            </w:r>
            <w:r w:rsidR="003757A1">
              <w:rPr>
                <w:rFonts w:ascii="Trebuchet MS" w:eastAsia="Times New Roman" w:hAnsi="Trebuchet MS" w:cs="Times New Roman"/>
                <w:noProof/>
                <w:szCs w:val="24"/>
              </w:rPr>
              <w:t>3</w:t>
            </w:r>
            <w:r w:rsidR="008E3ECF">
              <w:rPr>
                <w:rFonts w:ascii="Trebuchet MS" w:eastAsia="Times New Roman" w:hAnsi="Trebuchet MS" w:cs="Times New Roman"/>
                <w:noProof/>
                <w:szCs w:val="24"/>
              </w:rPr>
              <w:t>/6A</w:t>
            </w:r>
          </w:p>
          <w:p w:rsidR="001A0EDA" w:rsidRPr="00D52673" w:rsidRDefault="001A0EDA" w:rsidP="00616009">
            <w:pPr>
              <w:spacing w:after="240" w:line="240" w:lineRule="auto"/>
              <w:contextualSpacing/>
              <w:jc w:val="center"/>
              <w:rPr>
                <w:rFonts w:ascii="Trebuchet MS" w:eastAsia="Times New Roman" w:hAnsi="Trebuchet MS" w:cs="Times New Roman"/>
                <w:noProof/>
                <w:szCs w:val="24"/>
              </w:rPr>
            </w:pPr>
            <w:r>
              <w:rPr>
                <w:rFonts w:ascii="Trebuchet MS" w:eastAsia="Times New Roman" w:hAnsi="Trebuchet MS" w:cs="Times New Roman"/>
                <w:noProof/>
                <w:szCs w:val="24"/>
              </w:rPr>
              <w:t>Măsura M</w:t>
            </w:r>
            <w:r w:rsidR="007C356D">
              <w:rPr>
                <w:rFonts w:ascii="Trebuchet MS" w:eastAsia="Times New Roman" w:hAnsi="Trebuchet MS" w:cs="Times New Roman"/>
                <w:noProof/>
                <w:szCs w:val="24"/>
              </w:rPr>
              <w:t>6</w:t>
            </w:r>
            <w:r w:rsidR="008E3ECF">
              <w:rPr>
                <w:rFonts w:ascii="Trebuchet MS" w:eastAsia="Times New Roman" w:hAnsi="Trebuchet MS" w:cs="Times New Roman"/>
                <w:noProof/>
                <w:szCs w:val="24"/>
              </w:rPr>
              <w:t>/6B</w:t>
            </w:r>
          </w:p>
          <w:p w:rsidR="00EC20BE" w:rsidRPr="00D52673" w:rsidRDefault="00EC20BE" w:rsidP="00616009">
            <w:pPr>
              <w:spacing w:after="240" w:line="240" w:lineRule="auto"/>
              <w:contextualSpacing/>
              <w:jc w:val="center"/>
              <w:rPr>
                <w:rFonts w:ascii="Trebuchet MS" w:eastAsia="Times New Roman" w:hAnsi="Trebuchet MS" w:cs="Times New Roman"/>
                <w:noProof/>
                <w:szCs w:val="24"/>
              </w:rPr>
            </w:pPr>
          </w:p>
          <w:p w:rsidR="00B327B7" w:rsidRDefault="00B327B7" w:rsidP="00B327B7">
            <w:pPr>
              <w:spacing w:after="240" w:line="240" w:lineRule="auto"/>
              <w:contextualSpacing/>
              <w:jc w:val="both"/>
              <w:rPr>
                <w:rFonts w:ascii="Trebuchet MS" w:eastAsia="Times New Roman" w:hAnsi="Trebuchet MS" w:cs="Times New Roman"/>
                <w:noProof/>
                <w:szCs w:val="24"/>
              </w:rPr>
            </w:pPr>
            <w:r>
              <w:rPr>
                <w:rFonts w:ascii="Trebuchet MS" w:eastAsia="Times New Roman" w:hAnsi="Trebuchet MS" w:cs="Times New Roman"/>
                <w:noProof/>
                <w:szCs w:val="24"/>
              </w:rPr>
              <w:t>Obiectivul de dezvoltare rurală 3, Indicatori de rezultat</w:t>
            </w:r>
          </w:p>
          <w:p w:rsidR="00EC20BE" w:rsidRPr="00B327B7" w:rsidRDefault="00B327B7" w:rsidP="00B327B7">
            <w:pPr>
              <w:pStyle w:val="ListParagraph"/>
              <w:numPr>
                <w:ilvl w:val="0"/>
                <w:numId w:val="8"/>
              </w:numPr>
              <w:spacing w:after="240" w:line="240" w:lineRule="auto"/>
              <w:jc w:val="both"/>
              <w:rPr>
                <w:rFonts w:ascii="Trebuchet MS" w:eastAsia="Times New Roman" w:hAnsi="Trebuchet MS"/>
                <w:noProof/>
                <w:szCs w:val="24"/>
              </w:rPr>
            </w:pPr>
            <w:r w:rsidRPr="00B327B7">
              <w:rPr>
                <w:rFonts w:ascii="Trebuchet MS" w:hAnsi="Trebuchet MS"/>
              </w:rPr>
              <w:t>M</w:t>
            </w:r>
            <w:r w:rsidR="003757A1">
              <w:rPr>
                <w:rFonts w:ascii="Trebuchet MS" w:hAnsi="Trebuchet MS"/>
              </w:rPr>
              <w:t>3</w:t>
            </w:r>
            <w:r w:rsidR="008E3ECF">
              <w:rPr>
                <w:rFonts w:ascii="Trebuchet MS" w:hAnsi="Trebuchet MS"/>
              </w:rPr>
              <w:t>/6A</w:t>
            </w:r>
            <w:r w:rsidRPr="00B327B7">
              <w:rPr>
                <w:rFonts w:ascii="Trebuchet MS" w:hAnsi="Trebuchet MS"/>
              </w:rPr>
              <w:t xml:space="preserve"> </w:t>
            </w:r>
            <w:r w:rsidR="003757A1">
              <w:rPr>
                <w:rFonts w:ascii="Trebuchet MS" w:hAnsi="Trebuchet MS"/>
              </w:rPr>
              <w:t xml:space="preserve">Sprijin pentru </w:t>
            </w:r>
            <w:proofErr w:type="spellStart"/>
            <w:r w:rsidR="003757A1">
              <w:rPr>
                <w:rFonts w:ascii="Trebuchet MS" w:hAnsi="Trebuchet MS"/>
              </w:rPr>
              <w:t>infiintarea</w:t>
            </w:r>
            <w:proofErr w:type="spellEnd"/>
            <w:r w:rsidR="003757A1">
              <w:rPr>
                <w:rFonts w:ascii="Trebuchet MS" w:hAnsi="Trebuchet MS"/>
              </w:rPr>
              <w:t xml:space="preserve"> de </w:t>
            </w:r>
            <w:proofErr w:type="spellStart"/>
            <w:r w:rsidR="003757A1">
              <w:rPr>
                <w:rFonts w:ascii="Trebuchet MS" w:hAnsi="Trebuchet MS"/>
              </w:rPr>
              <w:t>activitati</w:t>
            </w:r>
            <w:proofErr w:type="spellEnd"/>
            <w:r w:rsidRPr="00B327B7">
              <w:rPr>
                <w:rFonts w:ascii="Trebuchet MS" w:hAnsi="Trebuchet MS"/>
              </w:rPr>
              <w:t xml:space="preserve"> non-agricole va avea următorii indicatori de rezultat</w:t>
            </w:r>
            <w:r w:rsidR="00EC20BE" w:rsidRPr="00B327B7">
              <w:rPr>
                <w:rFonts w:ascii="Trebuchet MS" w:hAnsi="Trebuchet MS" w:cs="Trebuchet MS"/>
                <w:b/>
                <w:lang w:eastAsia="ro-RO"/>
              </w:rPr>
              <w:t>:</w:t>
            </w:r>
          </w:p>
          <w:p w:rsidR="00EC20BE" w:rsidRDefault="00B327B7" w:rsidP="00B327B7">
            <w:pPr>
              <w:autoSpaceDE w:val="0"/>
              <w:autoSpaceDN w:val="0"/>
              <w:adjustRightInd w:val="0"/>
              <w:spacing w:after="0"/>
              <w:ind w:firstLine="708"/>
              <w:jc w:val="both"/>
              <w:rPr>
                <w:rFonts w:ascii="Trebuchet MS" w:hAnsi="Trebuchet MS"/>
              </w:rPr>
            </w:pPr>
            <w:r>
              <w:rPr>
                <w:rFonts w:ascii="Trebuchet MS" w:hAnsi="Trebuchet MS"/>
              </w:rPr>
              <w:t>3</w:t>
            </w:r>
            <w:r w:rsidRPr="005C714B">
              <w:rPr>
                <w:rFonts w:ascii="Trebuchet MS" w:hAnsi="Trebuchet MS"/>
              </w:rPr>
              <w:t xml:space="preserve"> locuri de muncă create</w:t>
            </w:r>
          </w:p>
          <w:p w:rsidR="00B327B7" w:rsidRDefault="00B327B7" w:rsidP="00B327B7">
            <w:pPr>
              <w:autoSpaceDE w:val="0"/>
              <w:autoSpaceDN w:val="0"/>
              <w:adjustRightInd w:val="0"/>
              <w:spacing w:after="0"/>
              <w:ind w:firstLine="708"/>
              <w:jc w:val="both"/>
              <w:rPr>
                <w:rFonts w:ascii="Trebuchet MS" w:hAnsi="Trebuchet MS"/>
              </w:rPr>
            </w:pPr>
          </w:p>
          <w:p w:rsidR="00B327B7" w:rsidRDefault="00B327B7" w:rsidP="00B327B7">
            <w:pPr>
              <w:pStyle w:val="ListParagraph"/>
              <w:numPr>
                <w:ilvl w:val="0"/>
                <w:numId w:val="8"/>
              </w:numPr>
              <w:autoSpaceDE w:val="0"/>
              <w:autoSpaceDN w:val="0"/>
              <w:adjustRightInd w:val="0"/>
              <w:spacing w:after="0"/>
              <w:jc w:val="both"/>
              <w:rPr>
                <w:rFonts w:ascii="Trebuchet MS" w:hAnsi="Trebuchet MS" w:cs="Trebuchet MS"/>
                <w:b/>
                <w:lang w:eastAsia="ro-RO"/>
              </w:rPr>
            </w:pPr>
            <w:r w:rsidRPr="00B327B7">
              <w:rPr>
                <w:rFonts w:ascii="Trebuchet MS" w:hAnsi="Trebuchet MS"/>
              </w:rPr>
              <w:t>M</w:t>
            </w:r>
            <w:r w:rsidR="007C356D">
              <w:rPr>
                <w:rFonts w:ascii="Trebuchet MS" w:hAnsi="Trebuchet MS"/>
              </w:rPr>
              <w:t>6</w:t>
            </w:r>
            <w:r w:rsidR="008E3ECF">
              <w:rPr>
                <w:rFonts w:ascii="Trebuchet MS" w:hAnsi="Trebuchet MS"/>
              </w:rPr>
              <w:t>/6B</w:t>
            </w:r>
            <w:r w:rsidRPr="00B327B7">
              <w:rPr>
                <w:rFonts w:ascii="Trebuchet MS" w:hAnsi="Trebuchet MS"/>
              </w:rPr>
              <w:t xml:space="preserve"> Investiții în infrastructură socială va avea următorii indicatori de rezultat</w:t>
            </w:r>
            <w:r w:rsidRPr="00B327B7">
              <w:rPr>
                <w:rFonts w:ascii="Trebuchet MS" w:hAnsi="Trebuchet MS" w:cs="Trebuchet MS"/>
                <w:b/>
                <w:lang w:eastAsia="ro-RO"/>
              </w:rPr>
              <w:t>:</w:t>
            </w:r>
          </w:p>
          <w:p w:rsidR="00B327B7" w:rsidRPr="00B327B7" w:rsidRDefault="00B327B7" w:rsidP="00B327B7">
            <w:pPr>
              <w:pStyle w:val="ListParagraph"/>
              <w:autoSpaceDE w:val="0"/>
              <w:autoSpaceDN w:val="0"/>
              <w:adjustRightInd w:val="0"/>
              <w:spacing w:after="0"/>
              <w:jc w:val="both"/>
              <w:rPr>
                <w:rFonts w:ascii="Trebuchet MS" w:hAnsi="Trebuchet MS" w:cs="Trebuchet MS"/>
                <w:b/>
                <w:lang w:eastAsia="ro-RO"/>
              </w:rPr>
            </w:pPr>
          </w:p>
          <w:p w:rsidR="00B327B7" w:rsidRPr="00B327B7" w:rsidRDefault="007C356D" w:rsidP="00B327B7">
            <w:pPr>
              <w:autoSpaceDE w:val="0"/>
              <w:autoSpaceDN w:val="0"/>
              <w:adjustRightInd w:val="0"/>
              <w:spacing w:after="0"/>
              <w:ind w:firstLine="708"/>
              <w:jc w:val="both"/>
              <w:rPr>
                <w:rFonts w:ascii="Trebuchet MS" w:hAnsi="Trebuchet MS" w:cs="Trebuchet MS"/>
                <w:b/>
                <w:lang w:eastAsia="ro-RO"/>
              </w:rPr>
            </w:pPr>
            <w:r>
              <w:rPr>
                <w:rFonts w:ascii="Trebuchet MS" w:hAnsi="Trebuchet MS"/>
              </w:rPr>
              <w:t>100</w:t>
            </w:r>
            <w:r w:rsidR="00B327B7" w:rsidRPr="005C714B">
              <w:rPr>
                <w:rFonts w:ascii="Trebuchet MS" w:hAnsi="Trebuchet MS"/>
              </w:rPr>
              <w:t xml:space="preserve"> locuitori care </w:t>
            </w:r>
            <w:proofErr w:type="spellStart"/>
            <w:r w:rsidR="00B327B7" w:rsidRPr="005C714B">
              <w:rPr>
                <w:rFonts w:ascii="Trebuchet MS" w:hAnsi="Trebuchet MS"/>
              </w:rPr>
              <w:t>beneficiează</w:t>
            </w:r>
            <w:proofErr w:type="spellEnd"/>
            <w:r w:rsidR="00B327B7" w:rsidRPr="005C714B">
              <w:rPr>
                <w:rFonts w:ascii="Trebuchet MS" w:hAnsi="Trebuchet MS"/>
              </w:rPr>
              <w:t xml:space="preserve"> de servicii</w:t>
            </w:r>
          </w:p>
          <w:p w:rsidR="00B327B7" w:rsidRDefault="00B327B7" w:rsidP="00B327B7">
            <w:pPr>
              <w:autoSpaceDE w:val="0"/>
              <w:autoSpaceDN w:val="0"/>
              <w:adjustRightInd w:val="0"/>
              <w:spacing w:after="0"/>
              <w:ind w:firstLine="708"/>
              <w:jc w:val="both"/>
              <w:rPr>
                <w:rFonts w:ascii="Trebuchet MS" w:eastAsia="Times New Roman" w:hAnsi="Trebuchet MS" w:cs="Times New Roman"/>
                <w:noProof/>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851"/>
              <w:gridCol w:w="2126"/>
              <w:gridCol w:w="1581"/>
              <w:gridCol w:w="1528"/>
            </w:tblGrid>
            <w:tr w:rsidR="003757A1" w:rsidRPr="001018C7" w:rsidTr="00C30080">
              <w:trPr>
                <w:trHeight w:val="416"/>
                <w:jc w:val="center"/>
              </w:trPr>
              <w:tc>
                <w:tcPr>
                  <w:tcW w:w="1788" w:type="dxa"/>
                  <w:vMerge w:val="restart"/>
                  <w:shd w:val="clear" w:color="auto" w:fill="auto"/>
                </w:tcPr>
                <w:p w:rsidR="003757A1" w:rsidRPr="001018C7" w:rsidRDefault="003757A1" w:rsidP="003757A1">
                  <w:pPr>
                    <w:spacing w:after="0"/>
                    <w:jc w:val="both"/>
                    <w:rPr>
                      <w:rFonts w:ascii="Trebuchet MS" w:hAnsi="Trebuchet MS"/>
                      <w:bCs/>
                    </w:rPr>
                  </w:pPr>
                  <w:r w:rsidRPr="001018C7">
                    <w:rPr>
                      <w:rFonts w:ascii="Trebuchet MS" w:hAnsi="Trebuchet MS"/>
                      <w:b/>
                      <w:bCs/>
                    </w:rPr>
                    <w:t>Obiectivul de dezvoltare rurală 3</w:t>
                  </w:r>
                  <w:r w:rsidRPr="001018C7">
                    <w:rPr>
                      <w:rFonts w:ascii="Trebuchet MS" w:hAnsi="Trebuchet MS"/>
                      <w:bCs/>
                    </w:rPr>
                    <w:t xml:space="preserve"> </w:t>
                  </w:r>
                </w:p>
                <w:p w:rsidR="003757A1" w:rsidRPr="001018C7" w:rsidRDefault="003757A1" w:rsidP="003757A1">
                  <w:pPr>
                    <w:pStyle w:val="Default"/>
                    <w:spacing w:line="276" w:lineRule="auto"/>
                    <w:jc w:val="both"/>
                    <w:rPr>
                      <w:sz w:val="22"/>
                      <w:szCs w:val="22"/>
                    </w:rPr>
                  </w:pPr>
                  <w:proofErr w:type="spellStart"/>
                  <w:r w:rsidRPr="001018C7">
                    <w:rPr>
                      <w:bCs/>
                      <w:sz w:val="22"/>
                      <w:szCs w:val="22"/>
                    </w:rPr>
                    <w:t>Obținerea</w:t>
                  </w:r>
                  <w:proofErr w:type="spellEnd"/>
                  <w:r w:rsidRPr="001018C7">
                    <w:rPr>
                      <w:bCs/>
                      <w:sz w:val="22"/>
                      <w:szCs w:val="22"/>
                    </w:rPr>
                    <w:t xml:space="preserve"> </w:t>
                  </w:r>
                  <w:proofErr w:type="spellStart"/>
                  <w:r w:rsidRPr="001018C7">
                    <w:rPr>
                      <w:bCs/>
                      <w:sz w:val="22"/>
                      <w:szCs w:val="22"/>
                    </w:rPr>
                    <w:t>unei</w:t>
                  </w:r>
                  <w:proofErr w:type="spellEnd"/>
                  <w:r w:rsidRPr="001018C7">
                    <w:rPr>
                      <w:bCs/>
                      <w:sz w:val="22"/>
                      <w:szCs w:val="22"/>
                    </w:rPr>
                    <w:t xml:space="preserve"> </w:t>
                  </w:r>
                  <w:proofErr w:type="spellStart"/>
                  <w:r w:rsidRPr="001018C7">
                    <w:rPr>
                      <w:bCs/>
                      <w:sz w:val="22"/>
                      <w:szCs w:val="22"/>
                    </w:rPr>
                    <w:t>dezvoltări</w:t>
                  </w:r>
                  <w:proofErr w:type="spellEnd"/>
                  <w:r w:rsidRPr="001018C7">
                    <w:rPr>
                      <w:bCs/>
                      <w:sz w:val="22"/>
                      <w:szCs w:val="22"/>
                    </w:rPr>
                    <w:t xml:space="preserve"> </w:t>
                  </w:r>
                  <w:proofErr w:type="spellStart"/>
                  <w:r w:rsidRPr="001018C7">
                    <w:rPr>
                      <w:bCs/>
                      <w:sz w:val="22"/>
                      <w:szCs w:val="22"/>
                    </w:rPr>
                    <w:t>teritoriale</w:t>
                  </w:r>
                  <w:proofErr w:type="spellEnd"/>
                  <w:r w:rsidRPr="001018C7">
                    <w:rPr>
                      <w:bCs/>
                      <w:sz w:val="22"/>
                      <w:szCs w:val="22"/>
                    </w:rPr>
                    <w:t xml:space="preserve"> </w:t>
                  </w:r>
                  <w:proofErr w:type="spellStart"/>
                  <w:r w:rsidRPr="001018C7">
                    <w:rPr>
                      <w:bCs/>
                      <w:sz w:val="22"/>
                      <w:szCs w:val="22"/>
                    </w:rPr>
                    <w:t>echilibrate</w:t>
                  </w:r>
                  <w:proofErr w:type="spellEnd"/>
                  <w:r w:rsidRPr="001018C7">
                    <w:rPr>
                      <w:bCs/>
                      <w:sz w:val="22"/>
                      <w:szCs w:val="22"/>
                    </w:rPr>
                    <w:t xml:space="preserve"> a </w:t>
                  </w:r>
                  <w:proofErr w:type="spellStart"/>
                  <w:r w:rsidRPr="001018C7">
                    <w:rPr>
                      <w:bCs/>
                      <w:sz w:val="22"/>
                      <w:szCs w:val="22"/>
                    </w:rPr>
                    <w:t>economiilor</w:t>
                  </w:r>
                  <w:proofErr w:type="spellEnd"/>
                  <w:r w:rsidRPr="001018C7">
                    <w:rPr>
                      <w:bCs/>
                      <w:sz w:val="22"/>
                      <w:szCs w:val="22"/>
                    </w:rPr>
                    <w:t xml:space="preserve"> </w:t>
                  </w:r>
                  <w:proofErr w:type="spellStart"/>
                  <w:r w:rsidRPr="001018C7">
                    <w:rPr>
                      <w:bCs/>
                      <w:sz w:val="22"/>
                      <w:szCs w:val="22"/>
                    </w:rPr>
                    <w:t>și</w:t>
                  </w:r>
                  <w:proofErr w:type="spellEnd"/>
                  <w:r w:rsidRPr="001018C7">
                    <w:rPr>
                      <w:bCs/>
                      <w:sz w:val="22"/>
                      <w:szCs w:val="22"/>
                    </w:rPr>
                    <w:t xml:space="preserve"> </w:t>
                  </w:r>
                  <w:proofErr w:type="spellStart"/>
                  <w:r w:rsidRPr="001018C7">
                    <w:rPr>
                      <w:bCs/>
                      <w:sz w:val="22"/>
                      <w:szCs w:val="22"/>
                    </w:rPr>
                    <w:t>comunitățiilor</w:t>
                  </w:r>
                  <w:proofErr w:type="spellEnd"/>
                  <w:r w:rsidRPr="001018C7">
                    <w:rPr>
                      <w:bCs/>
                      <w:sz w:val="22"/>
                      <w:szCs w:val="22"/>
                    </w:rPr>
                    <w:t xml:space="preserve"> </w:t>
                  </w:r>
                  <w:proofErr w:type="spellStart"/>
                  <w:r w:rsidRPr="001018C7">
                    <w:rPr>
                      <w:bCs/>
                      <w:sz w:val="22"/>
                      <w:szCs w:val="22"/>
                    </w:rPr>
                    <w:t>rurale</w:t>
                  </w:r>
                  <w:proofErr w:type="spellEnd"/>
                  <w:r w:rsidRPr="001018C7">
                    <w:rPr>
                      <w:bCs/>
                      <w:sz w:val="22"/>
                      <w:szCs w:val="22"/>
                    </w:rPr>
                    <w:t xml:space="preserve">, </w:t>
                  </w:r>
                  <w:proofErr w:type="spellStart"/>
                  <w:r w:rsidRPr="001018C7">
                    <w:rPr>
                      <w:bCs/>
                      <w:sz w:val="22"/>
                      <w:szCs w:val="22"/>
                    </w:rPr>
                    <w:t>inclusiv</w:t>
                  </w:r>
                  <w:proofErr w:type="spellEnd"/>
                  <w:r w:rsidRPr="001018C7">
                    <w:rPr>
                      <w:bCs/>
                      <w:sz w:val="22"/>
                      <w:szCs w:val="22"/>
                    </w:rPr>
                    <w:t xml:space="preserve"> </w:t>
                  </w:r>
                  <w:proofErr w:type="spellStart"/>
                  <w:r w:rsidRPr="001018C7">
                    <w:rPr>
                      <w:bCs/>
                      <w:sz w:val="22"/>
                      <w:szCs w:val="22"/>
                    </w:rPr>
                    <w:t>crearea</w:t>
                  </w:r>
                  <w:proofErr w:type="spellEnd"/>
                  <w:r w:rsidRPr="001018C7">
                    <w:rPr>
                      <w:bCs/>
                      <w:sz w:val="22"/>
                      <w:szCs w:val="22"/>
                    </w:rPr>
                    <w:t xml:space="preserve"> </w:t>
                  </w:r>
                  <w:proofErr w:type="spellStart"/>
                  <w:r w:rsidRPr="001018C7">
                    <w:rPr>
                      <w:bCs/>
                      <w:sz w:val="22"/>
                      <w:szCs w:val="22"/>
                    </w:rPr>
                    <w:t>și</w:t>
                  </w:r>
                  <w:proofErr w:type="spellEnd"/>
                  <w:r w:rsidRPr="001018C7">
                    <w:rPr>
                      <w:bCs/>
                      <w:sz w:val="22"/>
                      <w:szCs w:val="22"/>
                    </w:rPr>
                    <w:t xml:space="preserve"> </w:t>
                  </w:r>
                  <w:proofErr w:type="spellStart"/>
                  <w:r w:rsidRPr="001018C7">
                    <w:rPr>
                      <w:bCs/>
                      <w:sz w:val="22"/>
                      <w:szCs w:val="22"/>
                    </w:rPr>
                    <w:t>menținerea</w:t>
                  </w:r>
                  <w:proofErr w:type="spellEnd"/>
                  <w:r w:rsidRPr="001018C7">
                    <w:rPr>
                      <w:bCs/>
                      <w:sz w:val="22"/>
                      <w:szCs w:val="22"/>
                    </w:rPr>
                    <w:t xml:space="preserve"> de </w:t>
                  </w:r>
                  <w:proofErr w:type="spellStart"/>
                  <w:r w:rsidRPr="001018C7">
                    <w:rPr>
                      <w:bCs/>
                      <w:sz w:val="22"/>
                      <w:szCs w:val="22"/>
                    </w:rPr>
                    <w:t>locuri</w:t>
                  </w:r>
                  <w:proofErr w:type="spellEnd"/>
                  <w:r w:rsidRPr="001018C7">
                    <w:rPr>
                      <w:bCs/>
                      <w:sz w:val="22"/>
                      <w:szCs w:val="22"/>
                    </w:rPr>
                    <w:t xml:space="preserve"> de </w:t>
                  </w:r>
                  <w:proofErr w:type="spellStart"/>
                  <w:r w:rsidRPr="001018C7">
                    <w:rPr>
                      <w:bCs/>
                      <w:sz w:val="22"/>
                      <w:szCs w:val="22"/>
                    </w:rPr>
                    <w:t>muncă</w:t>
                  </w:r>
                  <w:proofErr w:type="spellEnd"/>
                  <w:r w:rsidRPr="001018C7">
                    <w:rPr>
                      <w:bCs/>
                      <w:sz w:val="22"/>
                      <w:szCs w:val="22"/>
                    </w:rPr>
                    <w:t xml:space="preserve"> </w:t>
                  </w:r>
                </w:p>
                <w:p w:rsidR="003757A1" w:rsidRPr="001018C7" w:rsidRDefault="003757A1" w:rsidP="003757A1">
                  <w:pPr>
                    <w:pStyle w:val="Default"/>
                    <w:spacing w:line="276" w:lineRule="auto"/>
                    <w:jc w:val="both"/>
                    <w:rPr>
                      <w:b/>
                      <w:bCs/>
                      <w:sz w:val="22"/>
                      <w:szCs w:val="22"/>
                    </w:rPr>
                  </w:pPr>
                </w:p>
                <w:p w:rsidR="003757A1" w:rsidRPr="001018C7" w:rsidRDefault="003757A1" w:rsidP="003757A1">
                  <w:pPr>
                    <w:pStyle w:val="Default"/>
                    <w:spacing w:line="276" w:lineRule="auto"/>
                    <w:jc w:val="both"/>
                    <w:rPr>
                      <w:b/>
                      <w:bCs/>
                      <w:sz w:val="22"/>
                      <w:szCs w:val="22"/>
                    </w:rPr>
                  </w:pPr>
                  <w:r w:rsidRPr="001018C7">
                    <w:rPr>
                      <w:bCs/>
                      <w:sz w:val="22"/>
                      <w:szCs w:val="22"/>
                    </w:rPr>
                    <w:t>(P6)</w:t>
                  </w:r>
                </w:p>
              </w:tc>
              <w:tc>
                <w:tcPr>
                  <w:tcW w:w="1985" w:type="dxa"/>
                  <w:shd w:val="clear" w:color="auto" w:fill="auto"/>
                </w:tcPr>
                <w:p w:rsidR="003757A1" w:rsidRPr="001018C7" w:rsidRDefault="003757A1" w:rsidP="003757A1">
                  <w:pPr>
                    <w:spacing w:after="0"/>
                    <w:jc w:val="both"/>
                    <w:rPr>
                      <w:rFonts w:ascii="Trebuchet MS" w:hAnsi="Trebuchet MS"/>
                      <w:b/>
                      <w:bCs/>
                    </w:rPr>
                  </w:pPr>
                  <w:r w:rsidRPr="001018C7">
                    <w:rPr>
                      <w:rFonts w:ascii="Trebuchet MS" w:hAnsi="Trebuchet MS"/>
                      <w:b/>
                      <w:bCs/>
                    </w:rPr>
                    <w:t xml:space="preserve">Priorități de dezvoltare rurală </w:t>
                  </w:r>
                  <w:r w:rsidRPr="001018C7">
                    <w:rPr>
                      <w:rFonts w:ascii="Arial" w:hAnsi="Arial" w:cs="Arial"/>
                      <w:b/>
                      <w:bCs/>
                    </w:rPr>
                    <w:t>→</w:t>
                  </w:r>
                </w:p>
              </w:tc>
              <w:tc>
                <w:tcPr>
                  <w:tcW w:w="2299" w:type="dxa"/>
                  <w:shd w:val="clear" w:color="auto" w:fill="auto"/>
                </w:tcPr>
                <w:p w:rsidR="003757A1" w:rsidRPr="001018C7" w:rsidRDefault="003757A1" w:rsidP="003757A1">
                  <w:pPr>
                    <w:spacing w:after="0"/>
                    <w:jc w:val="both"/>
                    <w:rPr>
                      <w:rFonts w:ascii="Trebuchet MS" w:hAnsi="Trebuchet MS"/>
                      <w:b/>
                      <w:bCs/>
                    </w:rPr>
                  </w:pPr>
                  <w:r w:rsidRPr="001018C7">
                    <w:rPr>
                      <w:rFonts w:ascii="Trebuchet MS" w:hAnsi="Trebuchet MS"/>
                      <w:b/>
                      <w:bCs/>
                    </w:rPr>
                    <w:t xml:space="preserve">Domenii de Intervenție </w:t>
                  </w:r>
                  <w:r w:rsidRPr="001018C7">
                    <w:rPr>
                      <w:rFonts w:ascii="Arial" w:hAnsi="Arial" w:cs="Arial"/>
                      <w:b/>
                      <w:bCs/>
                    </w:rPr>
                    <w:t>→</w:t>
                  </w:r>
                </w:p>
              </w:tc>
              <w:tc>
                <w:tcPr>
                  <w:tcW w:w="1559" w:type="dxa"/>
                  <w:shd w:val="clear" w:color="auto" w:fill="auto"/>
                </w:tcPr>
                <w:p w:rsidR="003757A1" w:rsidRPr="001018C7" w:rsidRDefault="003757A1" w:rsidP="003757A1">
                  <w:pPr>
                    <w:spacing w:after="0"/>
                    <w:jc w:val="both"/>
                    <w:rPr>
                      <w:rFonts w:ascii="Trebuchet MS" w:hAnsi="Trebuchet MS"/>
                      <w:b/>
                      <w:bCs/>
                    </w:rPr>
                  </w:pPr>
                  <w:r w:rsidRPr="001018C7">
                    <w:rPr>
                      <w:rFonts w:ascii="Trebuchet MS" w:hAnsi="Trebuchet MS"/>
                      <w:b/>
                      <w:bCs/>
                    </w:rPr>
                    <w:t xml:space="preserve">Măsuri </w:t>
                  </w:r>
                  <w:r w:rsidRPr="001018C7">
                    <w:rPr>
                      <w:rFonts w:ascii="Arial" w:hAnsi="Arial" w:cs="Arial"/>
                      <w:b/>
                      <w:bCs/>
                    </w:rPr>
                    <w:t>→</w:t>
                  </w:r>
                </w:p>
              </w:tc>
              <w:tc>
                <w:tcPr>
                  <w:tcW w:w="1309" w:type="dxa"/>
                  <w:shd w:val="clear" w:color="auto" w:fill="auto"/>
                </w:tcPr>
                <w:p w:rsidR="003757A1" w:rsidRPr="001018C7" w:rsidRDefault="003757A1" w:rsidP="003757A1">
                  <w:pPr>
                    <w:spacing w:after="0"/>
                    <w:jc w:val="both"/>
                    <w:rPr>
                      <w:rFonts w:ascii="Trebuchet MS" w:hAnsi="Trebuchet MS"/>
                      <w:b/>
                      <w:bCs/>
                    </w:rPr>
                  </w:pPr>
                  <w:r w:rsidRPr="001018C7">
                    <w:rPr>
                      <w:rFonts w:ascii="Trebuchet MS" w:hAnsi="Trebuchet MS"/>
                      <w:b/>
                      <w:bCs/>
                    </w:rPr>
                    <w:t>Indicatori de rezultat</w:t>
                  </w:r>
                </w:p>
              </w:tc>
            </w:tr>
            <w:tr w:rsidR="003757A1" w:rsidRPr="001018C7" w:rsidTr="00C30080">
              <w:trPr>
                <w:trHeight w:val="1331"/>
                <w:jc w:val="center"/>
              </w:trPr>
              <w:tc>
                <w:tcPr>
                  <w:tcW w:w="1788" w:type="dxa"/>
                  <w:vMerge/>
                  <w:shd w:val="clear" w:color="auto" w:fill="auto"/>
                </w:tcPr>
                <w:p w:rsidR="003757A1" w:rsidRPr="001018C7" w:rsidRDefault="003757A1" w:rsidP="003757A1">
                  <w:pPr>
                    <w:spacing w:after="0"/>
                    <w:jc w:val="both"/>
                    <w:rPr>
                      <w:rFonts w:ascii="Trebuchet MS" w:hAnsi="Trebuchet MS"/>
                      <w:b/>
                      <w:bCs/>
                    </w:rPr>
                  </w:pPr>
                </w:p>
              </w:tc>
              <w:tc>
                <w:tcPr>
                  <w:tcW w:w="1985" w:type="dxa"/>
                  <w:vMerge w:val="restart"/>
                  <w:shd w:val="clear" w:color="auto" w:fill="auto"/>
                </w:tcPr>
                <w:p w:rsidR="003757A1" w:rsidRPr="001018C7" w:rsidRDefault="003757A1" w:rsidP="003757A1">
                  <w:pPr>
                    <w:pStyle w:val="Default"/>
                    <w:spacing w:line="276" w:lineRule="auto"/>
                    <w:jc w:val="both"/>
                    <w:rPr>
                      <w:sz w:val="22"/>
                      <w:szCs w:val="22"/>
                    </w:rPr>
                  </w:pPr>
                  <w:r w:rsidRPr="001018C7">
                    <w:rPr>
                      <w:bCs/>
                      <w:sz w:val="22"/>
                      <w:szCs w:val="22"/>
                    </w:rPr>
                    <w:t xml:space="preserve">P6: </w:t>
                  </w:r>
                  <w:proofErr w:type="spellStart"/>
                  <w:r w:rsidRPr="001018C7">
                    <w:rPr>
                      <w:bCs/>
                      <w:sz w:val="22"/>
                      <w:szCs w:val="22"/>
                    </w:rPr>
                    <w:t>Promovarea</w:t>
                  </w:r>
                  <w:proofErr w:type="spellEnd"/>
                  <w:r w:rsidRPr="001018C7">
                    <w:rPr>
                      <w:bCs/>
                      <w:sz w:val="22"/>
                      <w:szCs w:val="22"/>
                    </w:rPr>
                    <w:t xml:space="preserve"> </w:t>
                  </w:r>
                  <w:proofErr w:type="spellStart"/>
                  <w:r w:rsidRPr="001018C7">
                    <w:rPr>
                      <w:bCs/>
                      <w:sz w:val="22"/>
                      <w:szCs w:val="22"/>
                    </w:rPr>
                    <w:t>incluziunii</w:t>
                  </w:r>
                  <w:proofErr w:type="spellEnd"/>
                  <w:r w:rsidRPr="001018C7">
                    <w:rPr>
                      <w:bCs/>
                      <w:sz w:val="22"/>
                      <w:szCs w:val="22"/>
                    </w:rPr>
                    <w:t xml:space="preserve"> </w:t>
                  </w:r>
                  <w:proofErr w:type="spellStart"/>
                  <w:r w:rsidRPr="001018C7">
                    <w:rPr>
                      <w:bCs/>
                      <w:sz w:val="22"/>
                      <w:szCs w:val="22"/>
                    </w:rPr>
                    <w:t>sociale</w:t>
                  </w:r>
                  <w:proofErr w:type="spellEnd"/>
                  <w:r w:rsidRPr="001018C7">
                    <w:rPr>
                      <w:bCs/>
                      <w:sz w:val="22"/>
                      <w:szCs w:val="22"/>
                    </w:rPr>
                    <w:t xml:space="preserve">, a </w:t>
                  </w:r>
                  <w:proofErr w:type="spellStart"/>
                  <w:r w:rsidRPr="001018C7">
                    <w:rPr>
                      <w:bCs/>
                      <w:sz w:val="22"/>
                      <w:szCs w:val="22"/>
                    </w:rPr>
                    <w:t>reducerii</w:t>
                  </w:r>
                  <w:proofErr w:type="spellEnd"/>
                  <w:r w:rsidRPr="001018C7">
                    <w:rPr>
                      <w:bCs/>
                      <w:sz w:val="22"/>
                      <w:szCs w:val="22"/>
                    </w:rPr>
                    <w:t xml:space="preserve"> </w:t>
                  </w:r>
                  <w:proofErr w:type="spellStart"/>
                  <w:r w:rsidRPr="001018C7">
                    <w:rPr>
                      <w:bCs/>
                      <w:sz w:val="22"/>
                      <w:szCs w:val="22"/>
                    </w:rPr>
                    <w:t>sărăciei</w:t>
                  </w:r>
                  <w:proofErr w:type="spellEnd"/>
                  <w:r w:rsidRPr="001018C7">
                    <w:rPr>
                      <w:bCs/>
                      <w:sz w:val="22"/>
                      <w:szCs w:val="22"/>
                    </w:rPr>
                    <w:t xml:space="preserve"> </w:t>
                  </w:r>
                  <w:proofErr w:type="spellStart"/>
                  <w:r w:rsidRPr="001018C7">
                    <w:rPr>
                      <w:bCs/>
                      <w:sz w:val="22"/>
                      <w:szCs w:val="22"/>
                    </w:rPr>
                    <w:t>și</w:t>
                  </w:r>
                  <w:proofErr w:type="spellEnd"/>
                  <w:r w:rsidRPr="001018C7">
                    <w:rPr>
                      <w:bCs/>
                      <w:sz w:val="22"/>
                      <w:szCs w:val="22"/>
                    </w:rPr>
                    <w:t xml:space="preserve"> a </w:t>
                  </w:r>
                  <w:proofErr w:type="spellStart"/>
                  <w:r w:rsidRPr="001018C7">
                    <w:rPr>
                      <w:bCs/>
                      <w:sz w:val="22"/>
                      <w:szCs w:val="22"/>
                    </w:rPr>
                    <w:t>dezvoltării</w:t>
                  </w:r>
                  <w:proofErr w:type="spellEnd"/>
                  <w:r w:rsidRPr="001018C7">
                    <w:rPr>
                      <w:bCs/>
                      <w:sz w:val="22"/>
                      <w:szCs w:val="22"/>
                    </w:rPr>
                    <w:t xml:space="preserve"> </w:t>
                  </w:r>
                  <w:proofErr w:type="spellStart"/>
                  <w:r w:rsidRPr="001018C7">
                    <w:rPr>
                      <w:bCs/>
                      <w:sz w:val="22"/>
                      <w:szCs w:val="22"/>
                    </w:rPr>
                    <w:t>economice</w:t>
                  </w:r>
                  <w:proofErr w:type="spellEnd"/>
                  <w:r w:rsidRPr="001018C7">
                    <w:rPr>
                      <w:bCs/>
                      <w:sz w:val="22"/>
                      <w:szCs w:val="22"/>
                    </w:rPr>
                    <w:t xml:space="preserve"> </w:t>
                  </w:r>
                  <w:proofErr w:type="spellStart"/>
                  <w:r w:rsidRPr="001018C7">
                    <w:rPr>
                      <w:bCs/>
                      <w:sz w:val="22"/>
                      <w:szCs w:val="22"/>
                    </w:rPr>
                    <w:t>în</w:t>
                  </w:r>
                  <w:proofErr w:type="spellEnd"/>
                  <w:r w:rsidRPr="001018C7">
                    <w:rPr>
                      <w:bCs/>
                      <w:sz w:val="22"/>
                      <w:szCs w:val="22"/>
                    </w:rPr>
                    <w:t xml:space="preserve"> </w:t>
                  </w:r>
                  <w:proofErr w:type="spellStart"/>
                  <w:r w:rsidRPr="001018C7">
                    <w:rPr>
                      <w:bCs/>
                      <w:sz w:val="22"/>
                      <w:szCs w:val="22"/>
                    </w:rPr>
                    <w:t>zonele</w:t>
                  </w:r>
                  <w:proofErr w:type="spellEnd"/>
                  <w:r w:rsidRPr="001018C7">
                    <w:rPr>
                      <w:bCs/>
                      <w:sz w:val="22"/>
                      <w:szCs w:val="22"/>
                    </w:rPr>
                    <w:t xml:space="preserve"> </w:t>
                  </w:r>
                  <w:proofErr w:type="spellStart"/>
                  <w:r w:rsidRPr="001018C7">
                    <w:rPr>
                      <w:bCs/>
                      <w:sz w:val="22"/>
                      <w:szCs w:val="22"/>
                    </w:rPr>
                    <w:t>rurale</w:t>
                  </w:r>
                  <w:proofErr w:type="spellEnd"/>
                  <w:r w:rsidRPr="001018C7">
                    <w:rPr>
                      <w:bCs/>
                      <w:sz w:val="22"/>
                      <w:szCs w:val="22"/>
                    </w:rPr>
                    <w:t xml:space="preserve"> </w:t>
                  </w:r>
                </w:p>
                <w:p w:rsidR="003757A1" w:rsidRPr="001018C7" w:rsidRDefault="003757A1" w:rsidP="003757A1">
                  <w:pPr>
                    <w:spacing w:after="0"/>
                    <w:jc w:val="both"/>
                    <w:rPr>
                      <w:rFonts w:ascii="Trebuchet MS" w:hAnsi="Trebuchet MS"/>
                      <w:bCs/>
                    </w:rPr>
                  </w:pPr>
                </w:p>
              </w:tc>
              <w:tc>
                <w:tcPr>
                  <w:tcW w:w="2299" w:type="dxa"/>
                  <w:vMerge w:val="restart"/>
                  <w:shd w:val="clear" w:color="auto" w:fill="auto"/>
                </w:tcPr>
                <w:p w:rsidR="003757A1" w:rsidRPr="001018C7" w:rsidRDefault="003757A1" w:rsidP="003757A1">
                  <w:pPr>
                    <w:pStyle w:val="Default"/>
                    <w:spacing w:line="276" w:lineRule="auto"/>
                    <w:jc w:val="both"/>
                    <w:rPr>
                      <w:sz w:val="22"/>
                      <w:szCs w:val="22"/>
                    </w:rPr>
                  </w:pPr>
                  <w:r w:rsidRPr="001018C7">
                    <w:rPr>
                      <w:sz w:val="22"/>
                      <w:szCs w:val="22"/>
                    </w:rPr>
                    <w:t xml:space="preserve">6A) </w:t>
                  </w:r>
                  <w:proofErr w:type="spellStart"/>
                  <w:r w:rsidRPr="001018C7">
                    <w:rPr>
                      <w:sz w:val="22"/>
                      <w:szCs w:val="22"/>
                    </w:rPr>
                    <w:t>Facilitarea</w:t>
                  </w:r>
                  <w:proofErr w:type="spellEnd"/>
                  <w:r w:rsidRPr="001018C7">
                    <w:rPr>
                      <w:sz w:val="22"/>
                      <w:szCs w:val="22"/>
                    </w:rPr>
                    <w:t xml:space="preserve"> </w:t>
                  </w:r>
                  <w:proofErr w:type="spellStart"/>
                  <w:r w:rsidRPr="001018C7">
                    <w:rPr>
                      <w:sz w:val="22"/>
                      <w:szCs w:val="22"/>
                    </w:rPr>
                    <w:t>diversificării</w:t>
                  </w:r>
                  <w:proofErr w:type="spellEnd"/>
                  <w:r w:rsidRPr="001018C7">
                    <w:rPr>
                      <w:sz w:val="22"/>
                      <w:szCs w:val="22"/>
                    </w:rPr>
                    <w:t xml:space="preserve">, a </w:t>
                  </w:r>
                  <w:proofErr w:type="spellStart"/>
                  <w:r w:rsidRPr="001018C7">
                    <w:rPr>
                      <w:sz w:val="22"/>
                      <w:szCs w:val="22"/>
                    </w:rPr>
                    <w:t>înființării</w:t>
                  </w:r>
                  <w:proofErr w:type="spellEnd"/>
                  <w:r w:rsidRPr="001018C7">
                    <w:rPr>
                      <w:sz w:val="22"/>
                      <w:szCs w:val="22"/>
                    </w:rPr>
                    <w:t xml:space="preserve"> </w:t>
                  </w:r>
                  <w:proofErr w:type="spellStart"/>
                  <w:r w:rsidRPr="001018C7">
                    <w:rPr>
                      <w:sz w:val="22"/>
                      <w:szCs w:val="22"/>
                    </w:rPr>
                    <w:t>și</w:t>
                  </w:r>
                  <w:proofErr w:type="spellEnd"/>
                  <w:r w:rsidRPr="001018C7">
                    <w:rPr>
                      <w:sz w:val="22"/>
                      <w:szCs w:val="22"/>
                    </w:rPr>
                    <w:t xml:space="preserve"> a </w:t>
                  </w:r>
                  <w:proofErr w:type="spellStart"/>
                  <w:r w:rsidRPr="001018C7">
                    <w:rPr>
                      <w:sz w:val="22"/>
                      <w:szCs w:val="22"/>
                    </w:rPr>
                    <w:t>dezvoltării</w:t>
                  </w:r>
                  <w:proofErr w:type="spellEnd"/>
                  <w:r w:rsidRPr="001018C7">
                    <w:rPr>
                      <w:sz w:val="22"/>
                      <w:szCs w:val="22"/>
                    </w:rPr>
                    <w:t xml:space="preserve"> de </w:t>
                  </w:r>
                  <w:proofErr w:type="spellStart"/>
                  <w:r w:rsidRPr="001018C7">
                    <w:rPr>
                      <w:sz w:val="22"/>
                      <w:szCs w:val="22"/>
                    </w:rPr>
                    <w:t>întreprinderi</w:t>
                  </w:r>
                  <w:proofErr w:type="spellEnd"/>
                  <w:r w:rsidRPr="001018C7">
                    <w:rPr>
                      <w:sz w:val="22"/>
                      <w:szCs w:val="22"/>
                    </w:rPr>
                    <w:t xml:space="preserve"> </w:t>
                  </w:r>
                  <w:proofErr w:type="spellStart"/>
                  <w:r w:rsidRPr="001018C7">
                    <w:rPr>
                      <w:sz w:val="22"/>
                      <w:szCs w:val="22"/>
                    </w:rPr>
                    <w:t>mici</w:t>
                  </w:r>
                  <w:proofErr w:type="spellEnd"/>
                  <w:r w:rsidRPr="001018C7">
                    <w:rPr>
                      <w:sz w:val="22"/>
                      <w:szCs w:val="22"/>
                    </w:rPr>
                    <w:t xml:space="preserve">, </w:t>
                  </w:r>
                  <w:proofErr w:type="spellStart"/>
                  <w:r w:rsidRPr="001018C7">
                    <w:rPr>
                      <w:sz w:val="22"/>
                      <w:szCs w:val="22"/>
                    </w:rPr>
                    <w:t>precum</w:t>
                  </w:r>
                  <w:proofErr w:type="spellEnd"/>
                  <w:r w:rsidRPr="001018C7">
                    <w:rPr>
                      <w:sz w:val="22"/>
                      <w:szCs w:val="22"/>
                    </w:rPr>
                    <w:t xml:space="preserve"> </w:t>
                  </w:r>
                  <w:proofErr w:type="spellStart"/>
                  <w:r w:rsidRPr="001018C7">
                    <w:rPr>
                      <w:sz w:val="22"/>
                      <w:szCs w:val="22"/>
                    </w:rPr>
                    <w:t>și</w:t>
                  </w:r>
                  <w:proofErr w:type="spellEnd"/>
                  <w:r w:rsidRPr="001018C7">
                    <w:rPr>
                      <w:sz w:val="22"/>
                      <w:szCs w:val="22"/>
                    </w:rPr>
                    <w:t xml:space="preserve"> </w:t>
                  </w:r>
                  <w:proofErr w:type="spellStart"/>
                  <w:r w:rsidRPr="001018C7">
                    <w:rPr>
                      <w:sz w:val="22"/>
                      <w:szCs w:val="22"/>
                    </w:rPr>
                    <w:t>crearea</w:t>
                  </w:r>
                  <w:proofErr w:type="spellEnd"/>
                  <w:r w:rsidRPr="001018C7">
                    <w:rPr>
                      <w:sz w:val="22"/>
                      <w:szCs w:val="22"/>
                    </w:rPr>
                    <w:t xml:space="preserve"> de </w:t>
                  </w:r>
                  <w:proofErr w:type="spellStart"/>
                  <w:r w:rsidRPr="001018C7">
                    <w:rPr>
                      <w:sz w:val="22"/>
                      <w:szCs w:val="22"/>
                    </w:rPr>
                    <w:t>locuri</w:t>
                  </w:r>
                  <w:proofErr w:type="spellEnd"/>
                  <w:r w:rsidRPr="001018C7">
                    <w:rPr>
                      <w:sz w:val="22"/>
                      <w:szCs w:val="22"/>
                    </w:rPr>
                    <w:t xml:space="preserve"> de </w:t>
                  </w:r>
                  <w:proofErr w:type="spellStart"/>
                  <w:r w:rsidRPr="001018C7">
                    <w:rPr>
                      <w:sz w:val="22"/>
                      <w:szCs w:val="22"/>
                    </w:rPr>
                    <w:t>muncă</w:t>
                  </w:r>
                  <w:proofErr w:type="spellEnd"/>
                  <w:r w:rsidRPr="001018C7">
                    <w:rPr>
                      <w:sz w:val="22"/>
                      <w:szCs w:val="22"/>
                    </w:rPr>
                    <w:t xml:space="preserve"> </w:t>
                  </w:r>
                </w:p>
              </w:tc>
              <w:tc>
                <w:tcPr>
                  <w:tcW w:w="1559" w:type="dxa"/>
                  <w:shd w:val="clear" w:color="auto" w:fill="auto"/>
                </w:tcPr>
                <w:p w:rsidR="003757A1" w:rsidRPr="001018C7" w:rsidRDefault="003757A1" w:rsidP="003757A1">
                  <w:pPr>
                    <w:spacing w:after="0"/>
                    <w:jc w:val="both"/>
                    <w:rPr>
                      <w:rFonts w:ascii="Trebuchet MS" w:hAnsi="Trebuchet MS"/>
                      <w:bCs/>
                    </w:rPr>
                  </w:pPr>
                  <w:r w:rsidRPr="001018C7">
                    <w:rPr>
                      <w:rFonts w:ascii="Trebuchet MS" w:hAnsi="Trebuchet MS"/>
                    </w:rPr>
                    <w:t xml:space="preserve">M3 Sprijin pentru </w:t>
                  </w:r>
                  <w:proofErr w:type="spellStart"/>
                  <w:r w:rsidRPr="001018C7">
                    <w:rPr>
                      <w:rFonts w:ascii="Trebuchet MS" w:hAnsi="Trebuchet MS"/>
                    </w:rPr>
                    <w:t>înfiinţarea</w:t>
                  </w:r>
                  <w:proofErr w:type="spellEnd"/>
                  <w:r w:rsidRPr="001018C7">
                    <w:rPr>
                      <w:rFonts w:ascii="Trebuchet MS" w:hAnsi="Trebuchet MS"/>
                    </w:rPr>
                    <w:t xml:space="preserve"> de </w:t>
                  </w:r>
                  <w:proofErr w:type="spellStart"/>
                  <w:r w:rsidRPr="001018C7">
                    <w:rPr>
                      <w:rFonts w:ascii="Trebuchet MS" w:hAnsi="Trebuchet MS"/>
                    </w:rPr>
                    <w:t>activităţi</w:t>
                  </w:r>
                  <w:proofErr w:type="spellEnd"/>
                  <w:r w:rsidRPr="001018C7">
                    <w:rPr>
                      <w:rFonts w:ascii="Trebuchet MS" w:hAnsi="Trebuchet MS"/>
                    </w:rPr>
                    <w:t xml:space="preserve"> non-agricole </w:t>
                  </w:r>
                </w:p>
              </w:tc>
              <w:tc>
                <w:tcPr>
                  <w:tcW w:w="1309" w:type="dxa"/>
                  <w:shd w:val="clear" w:color="auto" w:fill="auto"/>
                </w:tcPr>
                <w:p w:rsidR="003757A1" w:rsidRPr="001018C7" w:rsidRDefault="003757A1" w:rsidP="003757A1">
                  <w:pPr>
                    <w:spacing w:after="0"/>
                    <w:jc w:val="both"/>
                    <w:rPr>
                      <w:rFonts w:ascii="Trebuchet MS" w:hAnsi="Trebuchet MS"/>
                    </w:rPr>
                  </w:pPr>
                  <w:del w:id="0" w:author="Windows User" w:date="2020-04-28T11:54:00Z">
                    <w:r w:rsidDel="003757A1">
                      <w:rPr>
                        <w:rFonts w:ascii="Trebuchet MS" w:hAnsi="Trebuchet MS"/>
                      </w:rPr>
                      <w:delText xml:space="preserve">1 </w:delText>
                    </w:r>
                  </w:del>
                  <w:ins w:id="1" w:author="Windows User" w:date="2020-04-28T11:54:00Z">
                    <w:r>
                      <w:rPr>
                        <w:rFonts w:ascii="Trebuchet MS" w:hAnsi="Trebuchet MS"/>
                      </w:rPr>
                      <w:t xml:space="preserve">3 </w:t>
                    </w:r>
                  </w:ins>
                  <w:r w:rsidRPr="001018C7">
                    <w:rPr>
                      <w:rFonts w:ascii="Trebuchet MS" w:hAnsi="Trebuchet MS"/>
                    </w:rPr>
                    <w:t>loc</w:t>
                  </w:r>
                  <w:ins w:id="2" w:author="Windows User" w:date="2020-04-28T11:54:00Z">
                    <w:r>
                      <w:rPr>
                        <w:rFonts w:ascii="Trebuchet MS" w:hAnsi="Trebuchet MS"/>
                      </w:rPr>
                      <w:t>uri</w:t>
                    </w:r>
                  </w:ins>
                  <w:r w:rsidRPr="001018C7">
                    <w:rPr>
                      <w:rFonts w:ascii="Trebuchet MS" w:hAnsi="Trebuchet MS"/>
                    </w:rPr>
                    <w:t xml:space="preserve"> de muncă</w:t>
                  </w:r>
                </w:p>
              </w:tc>
            </w:tr>
            <w:tr w:rsidR="003757A1" w:rsidRPr="001018C7" w:rsidTr="00C30080">
              <w:trPr>
                <w:trHeight w:val="917"/>
                <w:jc w:val="center"/>
              </w:trPr>
              <w:tc>
                <w:tcPr>
                  <w:tcW w:w="1788" w:type="dxa"/>
                  <w:vMerge/>
                  <w:shd w:val="clear" w:color="auto" w:fill="auto"/>
                </w:tcPr>
                <w:p w:rsidR="003757A1" w:rsidRPr="001018C7" w:rsidRDefault="003757A1" w:rsidP="003757A1">
                  <w:pPr>
                    <w:spacing w:after="0"/>
                    <w:jc w:val="both"/>
                    <w:rPr>
                      <w:rFonts w:ascii="Trebuchet MS" w:hAnsi="Trebuchet MS"/>
                      <w:b/>
                      <w:bCs/>
                    </w:rPr>
                  </w:pPr>
                </w:p>
              </w:tc>
              <w:tc>
                <w:tcPr>
                  <w:tcW w:w="1985" w:type="dxa"/>
                  <w:vMerge/>
                  <w:shd w:val="clear" w:color="auto" w:fill="auto"/>
                </w:tcPr>
                <w:p w:rsidR="003757A1" w:rsidRPr="001018C7" w:rsidRDefault="003757A1" w:rsidP="003757A1">
                  <w:pPr>
                    <w:spacing w:after="0"/>
                    <w:jc w:val="both"/>
                    <w:rPr>
                      <w:rFonts w:ascii="Trebuchet MS" w:hAnsi="Trebuchet MS"/>
                      <w:bCs/>
                    </w:rPr>
                  </w:pPr>
                </w:p>
              </w:tc>
              <w:tc>
                <w:tcPr>
                  <w:tcW w:w="2299" w:type="dxa"/>
                  <w:vMerge/>
                  <w:shd w:val="clear" w:color="auto" w:fill="auto"/>
                </w:tcPr>
                <w:p w:rsidR="003757A1" w:rsidRPr="001018C7" w:rsidRDefault="003757A1" w:rsidP="003757A1">
                  <w:pPr>
                    <w:spacing w:after="0"/>
                    <w:jc w:val="both"/>
                    <w:rPr>
                      <w:rFonts w:ascii="Trebuchet MS" w:hAnsi="Trebuchet MS"/>
                      <w:bCs/>
                    </w:rPr>
                  </w:pPr>
                </w:p>
              </w:tc>
              <w:tc>
                <w:tcPr>
                  <w:tcW w:w="1559" w:type="dxa"/>
                  <w:shd w:val="clear" w:color="auto" w:fill="auto"/>
                </w:tcPr>
                <w:p w:rsidR="003757A1" w:rsidRPr="001018C7" w:rsidRDefault="003757A1" w:rsidP="003757A1">
                  <w:pPr>
                    <w:spacing w:after="0"/>
                    <w:jc w:val="both"/>
                    <w:rPr>
                      <w:rFonts w:ascii="Trebuchet MS" w:hAnsi="Trebuchet MS"/>
                    </w:rPr>
                  </w:pPr>
                  <w:r w:rsidRPr="001018C7">
                    <w:rPr>
                      <w:rFonts w:ascii="Trebuchet MS" w:hAnsi="Trebuchet MS"/>
                    </w:rPr>
                    <w:t>M4 Investiții în afaceri non-agricole</w:t>
                  </w:r>
                  <w:r w:rsidR="002264F7">
                    <w:fldChar w:fldCharType="begin"/>
                  </w:r>
                  <w:r w:rsidR="002264F7">
                    <w:instrText xml:space="preserve"> HYPERLINK "http://portal.afir.info/content.aspx?item=2210&amp;amp;lang=RO" \t "_self" </w:instrText>
                  </w:r>
                  <w:r w:rsidR="002264F7">
                    <w:fldChar w:fldCharType="separate"/>
                  </w:r>
                  <w:r w:rsidR="002264F7">
                    <w:fldChar w:fldCharType="end"/>
                  </w:r>
                </w:p>
              </w:tc>
              <w:tc>
                <w:tcPr>
                  <w:tcW w:w="1309" w:type="dxa"/>
                  <w:shd w:val="clear" w:color="auto" w:fill="auto"/>
                </w:tcPr>
                <w:p w:rsidR="003757A1" w:rsidRPr="001018C7" w:rsidRDefault="003757A1" w:rsidP="003757A1">
                  <w:pPr>
                    <w:spacing w:after="0"/>
                    <w:jc w:val="both"/>
                    <w:rPr>
                      <w:rFonts w:ascii="Trebuchet MS" w:hAnsi="Trebuchet MS"/>
                    </w:rPr>
                  </w:pPr>
                  <w:r w:rsidRPr="001018C7">
                    <w:rPr>
                      <w:rFonts w:ascii="Trebuchet MS" w:hAnsi="Trebuchet MS"/>
                    </w:rPr>
                    <w:t>1 loc de muncă</w:t>
                  </w:r>
                </w:p>
              </w:tc>
            </w:tr>
            <w:tr w:rsidR="003757A1" w:rsidRPr="001018C7" w:rsidTr="00C30080">
              <w:trPr>
                <w:trHeight w:val="1194"/>
                <w:jc w:val="center"/>
              </w:trPr>
              <w:tc>
                <w:tcPr>
                  <w:tcW w:w="1788" w:type="dxa"/>
                  <w:vMerge/>
                  <w:shd w:val="clear" w:color="auto" w:fill="auto"/>
                </w:tcPr>
                <w:p w:rsidR="003757A1" w:rsidRPr="001018C7" w:rsidRDefault="003757A1" w:rsidP="003757A1">
                  <w:pPr>
                    <w:spacing w:after="0"/>
                    <w:jc w:val="both"/>
                    <w:rPr>
                      <w:rFonts w:ascii="Trebuchet MS" w:hAnsi="Trebuchet MS"/>
                      <w:b/>
                      <w:bCs/>
                    </w:rPr>
                  </w:pPr>
                </w:p>
              </w:tc>
              <w:tc>
                <w:tcPr>
                  <w:tcW w:w="1985" w:type="dxa"/>
                  <w:vMerge/>
                  <w:shd w:val="clear" w:color="auto" w:fill="auto"/>
                </w:tcPr>
                <w:p w:rsidR="003757A1" w:rsidRPr="001018C7" w:rsidRDefault="003757A1" w:rsidP="003757A1">
                  <w:pPr>
                    <w:spacing w:after="0"/>
                    <w:jc w:val="both"/>
                    <w:rPr>
                      <w:rFonts w:ascii="Trebuchet MS" w:hAnsi="Trebuchet MS"/>
                      <w:bCs/>
                    </w:rPr>
                  </w:pPr>
                </w:p>
              </w:tc>
              <w:tc>
                <w:tcPr>
                  <w:tcW w:w="2299" w:type="dxa"/>
                  <w:vMerge w:val="restart"/>
                  <w:shd w:val="clear" w:color="auto" w:fill="auto"/>
                </w:tcPr>
                <w:p w:rsidR="003757A1" w:rsidRPr="001018C7" w:rsidRDefault="003757A1" w:rsidP="003757A1">
                  <w:pPr>
                    <w:pStyle w:val="Default"/>
                    <w:spacing w:line="276" w:lineRule="auto"/>
                    <w:jc w:val="both"/>
                    <w:rPr>
                      <w:sz w:val="22"/>
                      <w:szCs w:val="22"/>
                    </w:rPr>
                  </w:pPr>
                  <w:r w:rsidRPr="001018C7">
                    <w:rPr>
                      <w:sz w:val="22"/>
                      <w:szCs w:val="22"/>
                    </w:rPr>
                    <w:t xml:space="preserve">6B) </w:t>
                  </w:r>
                  <w:proofErr w:type="spellStart"/>
                  <w:r w:rsidRPr="001018C7">
                    <w:rPr>
                      <w:sz w:val="22"/>
                      <w:szCs w:val="22"/>
                    </w:rPr>
                    <w:t>Încurajarea</w:t>
                  </w:r>
                  <w:proofErr w:type="spellEnd"/>
                  <w:r w:rsidRPr="001018C7">
                    <w:rPr>
                      <w:sz w:val="22"/>
                      <w:szCs w:val="22"/>
                    </w:rPr>
                    <w:t xml:space="preserve"> </w:t>
                  </w:r>
                  <w:proofErr w:type="spellStart"/>
                  <w:r w:rsidRPr="001018C7">
                    <w:rPr>
                      <w:sz w:val="22"/>
                      <w:szCs w:val="22"/>
                    </w:rPr>
                    <w:t>dezvoltării</w:t>
                  </w:r>
                  <w:proofErr w:type="spellEnd"/>
                  <w:r w:rsidRPr="001018C7">
                    <w:rPr>
                      <w:sz w:val="22"/>
                      <w:szCs w:val="22"/>
                    </w:rPr>
                    <w:t xml:space="preserve"> locale </w:t>
                  </w:r>
                  <w:proofErr w:type="spellStart"/>
                  <w:r w:rsidRPr="001018C7">
                    <w:rPr>
                      <w:sz w:val="22"/>
                      <w:szCs w:val="22"/>
                    </w:rPr>
                    <w:t>în</w:t>
                  </w:r>
                  <w:proofErr w:type="spellEnd"/>
                  <w:r w:rsidRPr="001018C7">
                    <w:rPr>
                      <w:sz w:val="22"/>
                      <w:szCs w:val="22"/>
                    </w:rPr>
                    <w:t xml:space="preserve"> </w:t>
                  </w:r>
                  <w:proofErr w:type="spellStart"/>
                  <w:r w:rsidRPr="001018C7">
                    <w:rPr>
                      <w:sz w:val="22"/>
                      <w:szCs w:val="22"/>
                    </w:rPr>
                    <w:t>zonele</w:t>
                  </w:r>
                  <w:proofErr w:type="spellEnd"/>
                  <w:r w:rsidRPr="001018C7">
                    <w:rPr>
                      <w:sz w:val="22"/>
                      <w:szCs w:val="22"/>
                    </w:rPr>
                    <w:t xml:space="preserve"> </w:t>
                  </w:r>
                  <w:proofErr w:type="spellStart"/>
                  <w:r w:rsidRPr="001018C7">
                    <w:rPr>
                      <w:sz w:val="22"/>
                      <w:szCs w:val="22"/>
                    </w:rPr>
                    <w:t>rurale</w:t>
                  </w:r>
                  <w:proofErr w:type="spellEnd"/>
                  <w:r w:rsidRPr="001018C7">
                    <w:rPr>
                      <w:sz w:val="22"/>
                      <w:szCs w:val="22"/>
                    </w:rPr>
                    <w:t xml:space="preserve"> </w:t>
                  </w:r>
                </w:p>
                <w:p w:rsidR="003757A1" w:rsidRPr="001018C7" w:rsidRDefault="003757A1" w:rsidP="003757A1">
                  <w:pPr>
                    <w:spacing w:after="0"/>
                    <w:jc w:val="both"/>
                    <w:rPr>
                      <w:rFonts w:ascii="Trebuchet MS" w:hAnsi="Trebuchet MS"/>
                      <w:bCs/>
                    </w:rPr>
                  </w:pPr>
                </w:p>
              </w:tc>
              <w:tc>
                <w:tcPr>
                  <w:tcW w:w="1559" w:type="dxa"/>
                  <w:shd w:val="clear" w:color="auto" w:fill="auto"/>
                </w:tcPr>
                <w:p w:rsidR="003757A1" w:rsidRPr="001018C7" w:rsidRDefault="003757A1" w:rsidP="003757A1">
                  <w:pPr>
                    <w:spacing w:after="0"/>
                    <w:jc w:val="both"/>
                    <w:rPr>
                      <w:rFonts w:ascii="Trebuchet MS" w:hAnsi="Trebuchet MS"/>
                    </w:rPr>
                  </w:pPr>
                  <w:r w:rsidRPr="001018C7">
                    <w:rPr>
                      <w:rFonts w:ascii="Trebuchet MS" w:hAnsi="Trebuchet MS"/>
                      <w:bCs/>
                    </w:rPr>
                    <w:t>M5 Investiții în infrastructura de bază la scară mică</w:t>
                  </w:r>
                </w:p>
              </w:tc>
              <w:tc>
                <w:tcPr>
                  <w:tcW w:w="1309" w:type="dxa"/>
                  <w:shd w:val="clear" w:color="auto" w:fill="auto"/>
                </w:tcPr>
                <w:p w:rsidR="003757A1" w:rsidRPr="001018C7" w:rsidRDefault="003757A1" w:rsidP="003757A1">
                  <w:pPr>
                    <w:spacing w:after="0"/>
                    <w:jc w:val="both"/>
                    <w:rPr>
                      <w:rFonts w:ascii="Trebuchet MS" w:hAnsi="Trebuchet MS"/>
                    </w:rPr>
                  </w:pPr>
                  <w:r w:rsidRPr="001018C7">
                    <w:rPr>
                      <w:rFonts w:ascii="Trebuchet MS" w:hAnsi="Trebuchet MS"/>
                    </w:rPr>
                    <w:t xml:space="preserve">2000 locuitori care </w:t>
                  </w:r>
                  <w:proofErr w:type="spellStart"/>
                  <w:r w:rsidRPr="001018C7">
                    <w:rPr>
                      <w:rFonts w:ascii="Trebuchet MS" w:hAnsi="Trebuchet MS"/>
                    </w:rPr>
                    <w:t>beneficiează</w:t>
                  </w:r>
                  <w:proofErr w:type="spellEnd"/>
                  <w:r w:rsidRPr="001018C7">
                    <w:rPr>
                      <w:rFonts w:ascii="Trebuchet MS" w:hAnsi="Trebuchet MS"/>
                    </w:rPr>
                    <w:t xml:space="preserve"> de servicii</w:t>
                  </w:r>
                </w:p>
              </w:tc>
            </w:tr>
            <w:tr w:rsidR="003757A1" w:rsidRPr="001018C7" w:rsidTr="00C30080">
              <w:trPr>
                <w:trHeight w:val="1750"/>
                <w:jc w:val="center"/>
              </w:trPr>
              <w:tc>
                <w:tcPr>
                  <w:tcW w:w="1788" w:type="dxa"/>
                  <w:vMerge/>
                  <w:shd w:val="clear" w:color="auto" w:fill="auto"/>
                </w:tcPr>
                <w:p w:rsidR="003757A1" w:rsidRPr="001018C7" w:rsidRDefault="003757A1" w:rsidP="003757A1">
                  <w:pPr>
                    <w:spacing w:after="0"/>
                    <w:jc w:val="both"/>
                    <w:rPr>
                      <w:rFonts w:ascii="Trebuchet MS" w:hAnsi="Trebuchet MS"/>
                      <w:b/>
                      <w:bCs/>
                    </w:rPr>
                  </w:pPr>
                </w:p>
              </w:tc>
              <w:tc>
                <w:tcPr>
                  <w:tcW w:w="1985" w:type="dxa"/>
                  <w:vMerge/>
                  <w:shd w:val="clear" w:color="auto" w:fill="auto"/>
                </w:tcPr>
                <w:p w:rsidR="003757A1" w:rsidRPr="001018C7" w:rsidRDefault="003757A1" w:rsidP="003757A1">
                  <w:pPr>
                    <w:spacing w:after="0"/>
                    <w:jc w:val="both"/>
                    <w:rPr>
                      <w:rFonts w:ascii="Trebuchet MS" w:hAnsi="Trebuchet MS"/>
                      <w:bCs/>
                    </w:rPr>
                  </w:pPr>
                </w:p>
              </w:tc>
              <w:tc>
                <w:tcPr>
                  <w:tcW w:w="2299" w:type="dxa"/>
                  <w:vMerge/>
                  <w:shd w:val="clear" w:color="auto" w:fill="auto"/>
                </w:tcPr>
                <w:p w:rsidR="003757A1" w:rsidRPr="001018C7" w:rsidRDefault="003757A1" w:rsidP="003757A1">
                  <w:pPr>
                    <w:spacing w:after="0"/>
                    <w:jc w:val="both"/>
                    <w:rPr>
                      <w:rFonts w:ascii="Trebuchet MS" w:hAnsi="Trebuchet MS"/>
                      <w:bCs/>
                    </w:rPr>
                  </w:pPr>
                </w:p>
              </w:tc>
              <w:tc>
                <w:tcPr>
                  <w:tcW w:w="1559" w:type="dxa"/>
                  <w:shd w:val="clear" w:color="auto" w:fill="auto"/>
                </w:tcPr>
                <w:p w:rsidR="003757A1" w:rsidRPr="001018C7" w:rsidRDefault="002264F7" w:rsidP="003757A1">
                  <w:pPr>
                    <w:spacing w:after="0"/>
                    <w:jc w:val="both"/>
                    <w:rPr>
                      <w:rFonts w:ascii="Trebuchet MS" w:hAnsi="Trebuchet MS"/>
                    </w:rPr>
                  </w:pPr>
                  <w:hyperlink r:id="rId7" w:tgtFrame="_self" w:history="1"/>
                  <w:r w:rsidR="003757A1" w:rsidRPr="001018C7">
                    <w:rPr>
                      <w:rFonts w:ascii="Trebuchet MS" w:hAnsi="Trebuchet MS"/>
                    </w:rPr>
                    <w:t>M6 Investiții în infrastructură socială</w:t>
                  </w:r>
                </w:p>
              </w:tc>
              <w:tc>
                <w:tcPr>
                  <w:tcW w:w="1309" w:type="dxa"/>
                  <w:shd w:val="clear" w:color="auto" w:fill="auto"/>
                </w:tcPr>
                <w:p w:rsidR="003757A1" w:rsidRPr="001018C7" w:rsidRDefault="003757A1" w:rsidP="003757A1">
                  <w:pPr>
                    <w:spacing w:after="0"/>
                    <w:jc w:val="both"/>
                    <w:rPr>
                      <w:rFonts w:ascii="Trebuchet MS" w:hAnsi="Trebuchet MS"/>
                    </w:rPr>
                  </w:pPr>
                  <w:r w:rsidRPr="001018C7">
                    <w:rPr>
                      <w:rFonts w:ascii="Trebuchet MS" w:hAnsi="Trebuchet MS"/>
                    </w:rPr>
                    <w:t xml:space="preserve">100 locuitori care </w:t>
                  </w:r>
                  <w:proofErr w:type="spellStart"/>
                  <w:r w:rsidRPr="001018C7">
                    <w:rPr>
                      <w:rFonts w:ascii="Trebuchet MS" w:hAnsi="Trebuchet MS"/>
                    </w:rPr>
                    <w:t>beneficiează</w:t>
                  </w:r>
                  <w:proofErr w:type="spellEnd"/>
                  <w:r w:rsidRPr="001018C7">
                    <w:rPr>
                      <w:rFonts w:ascii="Trebuchet MS" w:hAnsi="Trebuchet MS"/>
                    </w:rPr>
                    <w:t xml:space="preserve"> de servicii/</w:t>
                  </w:r>
                </w:p>
                <w:p w:rsidR="003757A1" w:rsidRDefault="003757A1" w:rsidP="003757A1">
                  <w:pPr>
                    <w:spacing w:after="0"/>
                    <w:jc w:val="both"/>
                    <w:rPr>
                      <w:rFonts w:ascii="Trebuchet MS" w:hAnsi="Trebuchet MS"/>
                    </w:rPr>
                  </w:pPr>
                  <w:r w:rsidRPr="001018C7">
                    <w:rPr>
                      <w:rFonts w:ascii="Trebuchet MS" w:hAnsi="Trebuchet MS"/>
                    </w:rPr>
                    <w:t>infrastructuri îmbunătățite</w:t>
                  </w:r>
                </w:p>
                <w:p w:rsidR="003757A1" w:rsidRPr="001018C7" w:rsidRDefault="003757A1" w:rsidP="003757A1">
                  <w:pPr>
                    <w:spacing w:after="0"/>
                    <w:jc w:val="both"/>
                    <w:rPr>
                      <w:rFonts w:ascii="Trebuchet MS" w:hAnsi="Trebuchet MS"/>
                    </w:rPr>
                  </w:pPr>
                  <w:r>
                    <w:rPr>
                      <w:rFonts w:ascii="Trebuchet MS" w:hAnsi="Trebuchet MS"/>
                    </w:rPr>
                    <w:t xml:space="preserve">  </w:t>
                  </w:r>
                  <w:del w:id="3" w:author="Windows User" w:date="2020-04-28T11:54:00Z">
                    <w:r w:rsidDel="003757A1">
                      <w:rPr>
                        <w:rFonts w:ascii="Trebuchet MS" w:hAnsi="Trebuchet MS"/>
                      </w:rPr>
                      <w:delText>2 locuri de munca nou create</w:delText>
                    </w:r>
                  </w:del>
                  <w:ins w:id="4" w:author="Windows User" w:date="2020-04-28T11:54:00Z">
                    <w:r>
                      <w:rPr>
                        <w:rFonts w:ascii="Trebuchet MS" w:hAnsi="Trebuchet MS"/>
                      </w:rPr>
                      <w:t xml:space="preserve"> </w:t>
                    </w:r>
                  </w:ins>
                </w:p>
              </w:tc>
            </w:tr>
          </w:tbl>
          <w:p w:rsidR="003757A1" w:rsidRPr="001018C7" w:rsidRDefault="003757A1" w:rsidP="003757A1">
            <w:pPr>
              <w:spacing w:after="0"/>
              <w:jc w:val="both"/>
              <w:rPr>
                <w:rFonts w:ascii="Trebuchet MS" w:hAnsi="Trebuchet MS"/>
                <w:b/>
                <w:bCs/>
              </w:rPr>
            </w:pPr>
            <w:r w:rsidRPr="001018C7">
              <w:rPr>
                <w:rFonts w:ascii="Trebuchet MS" w:hAnsi="Trebuchet MS"/>
                <w:b/>
                <w:bCs/>
              </w:rPr>
              <w:t xml:space="preserve">  </w:t>
            </w:r>
          </w:p>
          <w:p w:rsidR="003757A1" w:rsidRPr="001018C7" w:rsidRDefault="003757A1" w:rsidP="003757A1">
            <w:pPr>
              <w:spacing w:after="0"/>
              <w:jc w:val="both"/>
              <w:rPr>
                <w:rFonts w:ascii="Trebuchet MS" w:hAnsi="Trebuchet MS"/>
                <w:b/>
                <w:bCs/>
              </w:rPr>
            </w:pPr>
            <w:r w:rsidRPr="001018C7">
              <w:rPr>
                <w:rFonts w:ascii="Trebuchet MS" w:hAnsi="Trebuchet MS"/>
                <w:b/>
                <w:bCs/>
              </w:rPr>
              <w:t xml:space="preserve">   Tabelul 2: Indicatori de monitorizare specifici domeniilor de intervenție</w:t>
            </w:r>
          </w:p>
          <w:tbl>
            <w:tblPr>
              <w:tblStyle w:val="TableGrid"/>
              <w:tblW w:w="0" w:type="auto"/>
              <w:jc w:val="center"/>
              <w:tblLook w:val="04A0" w:firstRow="1" w:lastRow="0" w:firstColumn="1" w:lastColumn="0" w:noHBand="0" w:noVBand="1"/>
            </w:tblPr>
            <w:tblGrid>
              <w:gridCol w:w="2796"/>
              <w:gridCol w:w="6039"/>
            </w:tblGrid>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
                      <w:bCs/>
                    </w:rPr>
                  </w:pPr>
                  <w:r w:rsidRPr="001018C7">
                    <w:rPr>
                      <w:rFonts w:ascii="Trebuchet MS" w:hAnsi="Trebuchet MS"/>
                      <w:b/>
                      <w:bCs/>
                    </w:rPr>
                    <w:t xml:space="preserve">Domenii de intervenție </w:t>
                  </w:r>
                </w:p>
              </w:tc>
              <w:tc>
                <w:tcPr>
                  <w:tcW w:w="6090" w:type="dxa"/>
                </w:tcPr>
                <w:p w:rsidR="003757A1" w:rsidRPr="001018C7" w:rsidRDefault="003757A1" w:rsidP="003757A1">
                  <w:pPr>
                    <w:spacing w:line="276" w:lineRule="auto"/>
                    <w:jc w:val="both"/>
                    <w:rPr>
                      <w:rFonts w:ascii="Trebuchet MS" w:hAnsi="Trebuchet MS"/>
                      <w:b/>
                      <w:bCs/>
                    </w:rPr>
                  </w:pPr>
                  <w:r w:rsidRPr="001018C7">
                    <w:rPr>
                      <w:rFonts w:ascii="Trebuchet MS" w:hAnsi="Trebuchet MS"/>
                      <w:b/>
                      <w:bCs/>
                    </w:rPr>
                    <w:t>Indicator de monitorizare</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1A</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1B</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1C</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lastRenderedPageBreak/>
                    <w:t>2A, 2B, 2C+</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6 exploatații agricole /beneficiari sprijiniți</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3A, 3B</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4A, 4B, 4C</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4A, 4B, 4C</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5A</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5B, 5C</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5D</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8 - 100 UVM</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5E</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6A</w:t>
                  </w:r>
                </w:p>
              </w:tc>
              <w:tc>
                <w:tcPr>
                  <w:tcW w:w="6090" w:type="dxa"/>
                </w:tcPr>
                <w:p w:rsidR="003757A1" w:rsidRPr="001018C7" w:rsidRDefault="003757A1" w:rsidP="003757A1">
                  <w:pPr>
                    <w:spacing w:line="276" w:lineRule="auto"/>
                    <w:jc w:val="both"/>
                    <w:rPr>
                      <w:rFonts w:ascii="Trebuchet MS" w:hAnsi="Trebuchet MS"/>
                      <w:bCs/>
                    </w:rPr>
                  </w:pPr>
                  <w:del w:id="5" w:author="Windows User" w:date="2020-04-28T11:54:00Z">
                    <w:r w:rsidDel="003757A1">
                      <w:rPr>
                        <w:rFonts w:ascii="Trebuchet MS" w:hAnsi="Trebuchet MS"/>
                        <w:bCs/>
                      </w:rPr>
                      <w:delText>2</w:delText>
                    </w:r>
                    <w:r w:rsidRPr="001018C7" w:rsidDel="003757A1">
                      <w:rPr>
                        <w:rFonts w:ascii="Trebuchet MS" w:hAnsi="Trebuchet MS"/>
                        <w:bCs/>
                      </w:rPr>
                      <w:delText xml:space="preserve"> </w:delText>
                    </w:r>
                  </w:del>
                  <w:ins w:id="6" w:author="Windows User" w:date="2020-04-28T11:54:00Z">
                    <w:r>
                      <w:rPr>
                        <w:rFonts w:ascii="Trebuchet MS" w:hAnsi="Trebuchet MS"/>
                        <w:bCs/>
                      </w:rPr>
                      <w:t>4</w:t>
                    </w:r>
                    <w:r w:rsidRPr="001018C7">
                      <w:rPr>
                        <w:rFonts w:ascii="Trebuchet MS" w:hAnsi="Trebuchet MS"/>
                        <w:bCs/>
                      </w:rPr>
                      <w:t xml:space="preserve"> </w:t>
                    </w:r>
                  </w:ins>
                  <w:r w:rsidRPr="001018C7">
                    <w:rPr>
                      <w:rFonts w:ascii="Trebuchet MS" w:hAnsi="Trebuchet MS"/>
                      <w:bCs/>
                    </w:rPr>
                    <w:t>locuri de muncă</w:t>
                  </w:r>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6B</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2.100 locuitori</w:t>
                  </w:r>
                  <w:del w:id="7" w:author="Windows User" w:date="2020-04-28T11:54:00Z">
                    <w:r w:rsidDel="003757A1">
                      <w:rPr>
                        <w:rFonts w:ascii="Trebuchet MS" w:hAnsi="Trebuchet MS"/>
                        <w:bCs/>
                      </w:rPr>
                      <w:delText>,  2 locuri de munca</w:delText>
                    </w:r>
                  </w:del>
                  <w:ins w:id="8" w:author="Windows User" w:date="2020-04-28T11:54:00Z">
                    <w:r>
                      <w:rPr>
                        <w:rFonts w:ascii="Trebuchet MS" w:hAnsi="Trebuchet MS"/>
                        <w:bCs/>
                      </w:rPr>
                      <w:t xml:space="preserve"> </w:t>
                    </w:r>
                  </w:ins>
                </w:p>
              </w:tc>
            </w:tr>
            <w:tr w:rsidR="003757A1" w:rsidRPr="001018C7" w:rsidTr="00C30080">
              <w:trPr>
                <w:jc w:val="center"/>
              </w:trPr>
              <w:tc>
                <w:tcPr>
                  <w:tcW w:w="2812"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6C</w:t>
                  </w:r>
                </w:p>
              </w:tc>
              <w:tc>
                <w:tcPr>
                  <w:tcW w:w="6090" w:type="dxa"/>
                </w:tcPr>
                <w:p w:rsidR="003757A1" w:rsidRPr="001018C7" w:rsidRDefault="003757A1" w:rsidP="003757A1">
                  <w:pPr>
                    <w:spacing w:line="276" w:lineRule="auto"/>
                    <w:jc w:val="both"/>
                    <w:rPr>
                      <w:rFonts w:ascii="Trebuchet MS" w:hAnsi="Trebuchet MS"/>
                      <w:bCs/>
                    </w:rPr>
                  </w:pPr>
                  <w:r w:rsidRPr="001018C7">
                    <w:rPr>
                      <w:rFonts w:ascii="Trebuchet MS" w:hAnsi="Trebuchet MS"/>
                      <w:bCs/>
                    </w:rPr>
                    <w:t>-</w:t>
                  </w:r>
                </w:p>
              </w:tc>
            </w:tr>
          </w:tbl>
          <w:p w:rsidR="003757A1" w:rsidRPr="00D52673" w:rsidRDefault="003757A1" w:rsidP="00B327B7">
            <w:pPr>
              <w:autoSpaceDE w:val="0"/>
              <w:autoSpaceDN w:val="0"/>
              <w:adjustRightInd w:val="0"/>
              <w:spacing w:after="0"/>
              <w:ind w:firstLine="708"/>
              <w:jc w:val="both"/>
              <w:rPr>
                <w:rFonts w:ascii="Trebuchet MS" w:eastAsia="Times New Roman" w:hAnsi="Trebuchet MS" w:cs="Times New Roman"/>
                <w:noProof/>
                <w:szCs w:val="24"/>
              </w:rPr>
            </w:pPr>
          </w:p>
        </w:tc>
      </w:tr>
    </w:tbl>
    <w:p w:rsidR="00EC20BE" w:rsidRPr="00701095" w:rsidRDefault="00EC20BE" w:rsidP="00801AC7">
      <w:pPr>
        <w:keepNext/>
        <w:numPr>
          <w:ilvl w:val="0"/>
          <w:numId w:val="13"/>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lastRenderedPageBreak/>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EC20BE" w:rsidRPr="00701095" w:rsidTr="00616009">
        <w:tc>
          <w:tcPr>
            <w:tcW w:w="0" w:type="auto"/>
            <w:shd w:val="clear" w:color="auto" w:fill="auto"/>
          </w:tcPr>
          <w:p w:rsidR="003757A1" w:rsidRDefault="003757A1" w:rsidP="003757A1">
            <w:pPr>
              <w:spacing w:after="0" w:line="240" w:lineRule="auto"/>
              <w:jc w:val="both"/>
              <w:rPr>
                <w:rFonts w:ascii="Trebuchet MS" w:eastAsia="Times New Roman" w:hAnsi="Trebuchet MS" w:cs="Times New Roman"/>
                <w:szCs w:val="24"/>
              </w:rPr>
            </w:pPr>
            <w:r w:rsidRPr="003757A1">
              <w:rPr>
                <w:rFonts w:ascii="Trebuchet MS" w:eastAsia="Times New Roman" w:hAnsi="Trebuchet MS" w:cs="Times New Roman"/>
                <w:szCs w:val="24"/>
              </w:rPr>
              <w:t xml:space="preserve">Oportunitatea acestei </w:t>
            </w:r>
            <w:proofErr w:type="spellStart"/>
            <w:r w:rsidRPr="003757A1">
              <w:rPr>
                <w:rFonts w:ascii="Trebuchet MS" w:eastAsia="Times New Roman" w:hAnsi="Trebuchet MS" w:cs="Times New Roman"/>
                <w:szCs w:val="24"/>
              </w:rPr>
              <w:t>adaugiri</w:t>
            </w:r>
            <w:proofErr w:type="spellEnd"/>
            <w:r w:rsidRPr="003757A1">
              <w:rPr>
                <w:rFonts w:ascii="Trebuchet MS" w:eastAsia="Times New Roman" w:hAnsi="Trebuchet MS" w:cs="Times New Roman"/>
                <w:szCs w:val="24"/>
              </w:rPr>
              <w:t xml:space="preserve"> este determinată de posibilitatea Modificării Strategiei de Dezvoltare Locală, prin care Asociația Grup de Acțiune Locală dorește să adapteze SDL cu prevederile legale în vigoare. </w:t>
            </w:r>
          </w:p>
          <w:p w:rsidR="00EC20BE" w:rsidRPr="00701095" w:rsidRDefault="00B327B7" w:rsidP="003757A1">
            <w:pPr>
              <w:spacing w:after="0" w:line="240" w:lineRule="auto"/>
              <w:jc w:val="both"/>
              <w:rPr>
                <w:rFonts w:ascii="Trebuchet MS" w:eastAsia="Times New Roman" w:hAnsi="Trebuchet MS" w:cs="Times New Roman"/>
                <w:szCs w:val="24"/>
              </w:rPr>
            </w:pPr>
            <w:r>
              <w:rPr>
                <w:rFonts w:ascii="Trebuchet MS" w:eastAsia="Times New Roman" w:hAnsi="Trebuchet MS" w:cs="Times New Roman"/>
                <w:szCs w:val="24"/>
              </w:rPr>
              <w:t>Efectele estimate ale modifică</w:t>
            </w:r>
            <w:r w:rsidR="00EC20BE">
              <w:rPr>
                <w:rFonts w:ascii="Trebuchet MS" w:eastAsia="Times New Roman" w:hAnsi="Trebuchet MS" w:cs="Times New Roman"/>
                <w:szCs w:val="24"/>
              </w:rPr>
              <w:t>rii sunt</w:t>
            </w:r>
            <w:r>
              <w:rPr>
                <w:rFonts w:ascii="Trebuchet MS" w:eastAsia="Times New Roman" w:hAnsi="Trebuchet MS" w:cs="Times New Roman"/>
                <w:szCs w:val="24"/>
              </w:rPr>
              <w:t xml:space="preserve"> reprezentate de </w:t>
            </w:r>
            <w:r w:rsidR="004B4C89">
              <w:rPr>
                <w:rFonts w:ascii="Trebuchet MS" w:eastAsia="Calibri" w:hAnsi="Trebuchet MS" w:cs="Times New Roman"/>
                <w:szCs w:val="24"/>
              </w:rPr>
              <w:t>crearea</w:t>
            </w:r>
            <w:r w:rsidR="003757A1">
              <w:rPr>
                <w:rFonts w:ascii="Trebuchet MS" w:eastAsia="Calibri" w:hAnsi="Trebuchet MS" w:cs="Times New Roman"/>
                <w:szCs w:val="24"/>
              </w:rPr>
              <w:t xml:space="preserve"> a 3</w:t>
            </w:r>
            <w:r w:rsidR="004B4C89">
              <w:rPr>
                <w:rFonts w:ascii="Trebuchet MS" w:eastAsia="Calibri" w:hAnsi="Trebuchet MS" w:cs="Times New Roman"/>
                <w:szCs w:val="24"/>
              </w:rPr>
              <w:t xml:space="preserve"> </w:t>
            </w:r>
            <w:r w:rsidR="003757A1">
              <w:rPr>
                <w:rFonts w:ascii="Trebuchet MS" w:eastAsia="Calibri" w:hAnsi="Trebuchet MS" w:cs="Times New Roman"/>
                <w:szCs w:val="24"/>
              </w:rPr>
              <w:t>locuri</w:t>
            </w:r>
            <w:r w:rsidR="004B4C89">
              <w:rPr>
                <w:rFonts w:ascii="Trebuchet MS" w:eastAsia="Calibri" w:hAnsi="Trebuchet MS" w:cs="Times New Roman"/>
                <w:szCs w:val="24"/>
              </w:rPr>
              <w:t xml:space="preserve"> de muncă în cadrul </w:t>
            </w:r>
            <w:r w:rsidR="006C2312">
              <w:rPr>
                <w:rFonts w:ascii="Trebuchet MS" w:eastAsia="Calibri" w:hAnsi="Trebuchet MS" w:cs="Times New Roman"/>
                <w:szCs w:val="24"/>
              </w:rPr>
              <w:t>măsurii M</w:t>
            </w:r>
            <w:r w:rsidR="003757A1">
              <w:rPr>
                <w:rFonts w:ascii="Trebuchet MS" w:eastAsia="Calibri" w:hAnsi="Trebuchet MS" w:cs="Times New Roman"/>
                <w:szCs w:val="24"/>
              </w:rPr>
              <w:t>3</w:t>
            </w:r>
            <w:r w:rsidR="004B4C89">
              <w:rPr>
                <w:rFonts w:ascii="Trebuchet MS" w:eastAsia="Calibri" w:hAnsi="Trebuchet MS" w:cs="Times New Roman"/>
                <w:szCs w:val="24"/>
              </w:rPr>
              <w:t xml:space="preserve"> – Investiții în afaceri non-agricole.</w:t>
            </w:r>
          </w:p>
        </w:tc>
      </w:tr>
    </w:tbl>
    <w:p w:rsidR="00EC20BE" w:rsidRPr="00701095" w:rsidRDefault="00EC20BE" w:rsidP="00801AC7">
      <w:pPr>
        <w:keepNext/>
        <w:numPr>
          <w:ilvl w:val="0"/>
          <w:numId w:val="13"/>
        </w:numPr>
        <w:spacing w:before="240" w:after="240" w:line="240" w:lineRule="auto"/>
        <w:jc w:val="both"/>
        <w:outlineLvl w:val="4"/>
        <w:rPr>
          <w:rFonts w:ascii="Trebuchet MS" w:eastAsia="Times New Roman" w:hAnsi="Trebuchet MS" w:cs="Times New Roman"/>
          <w:noProof/>
          <w:color w:val="000000"/>
          <w:szCs w:val="24"/>
          <w:u w:val="single"/>
          <w:lang w:val="en-US"/>
        </w:rPr>
      </w:pPr>
      <w:r w:rsidRPr="00701095">
        <w:rPr>
          <w:rFonts w:ascii="Trebuchet MS" w:eastAsia="Times New Roman" w:hAnsi="Trebuchet MS" w:cs="Times New Roman"/>
          <w:noProof/>
          <w:color w:val="000000"/>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EC20BE" w:rsidRPr="00701095" w:rsidTr="00616009">
        <w:trPr>
          <w:trHeight w:val="378"/>
        </w:trPr>
        <w:tc>
          <w:tcPr>
            <w:tcW w:w="0" w:type="auto"/>
            <w:shd w:val="clear" w:color="auto" w:fill="auto"/>
          </w:tcPr>
          <w:p w:rsidR="00EC20BE" w:rsidRPr="00701095" w:rsidRDefault="00B327B7" w:rsidP="007C356D">
            <w:pPr>
              <w:spacing w:after="0"/>
              <w:jc w:val="both"/>
              <w:rPr>
                <w:rFonts w:ascii="Trebuchet MS" w:eastAsia="Calibri" w:hAnsi="Trebuchet MS" w:cs="Times New Roman"/>
                <w:szCs w:val="24"/>
              </w:rPr>
            </w:pPr>
            <w:r>
              <w:rPr>
                <w:rFonts w:ascii="Trebuchet MS" w:eastAsia="Calibri" w:hAnsi="Trebuchet MS" w:cs="Times New Roman"/>
                <w:szCs w:val="24"/>
              </w:rPr>
              <w:t>Impactul modifică</w:t>
            </w:r>
            <w:r w:rsidR="00EC20BE">
              <w:rPr>
                <w:rFonts w:ascii="Trebuchet MS" w:eastAsia="Calibri" w:hAnsi="Trebuchet MS" w:cs="Times New Roman"/>
                <w:szCs w:val="24"/>
              </w:rPr>
              <w:t>rii asupra indicatorilor din SDL este unul pozitiv, deoarece aceasta modificare va</w:t>
            </w:r>
            <w:r>
              <w:rPr>
                <w:rFonts w:ascii="Trebuchet MS" w:eastAsia="Calibri" w:hAnsi="Trebuchet MS" w:cs="Times New Roman"/>
                <w:szCs w:val="24"/>
              </w:rPr>
              <w:t xml:space="preserve"> </w:t>
            </w:r>
            <w:r w:rsidR="004B4C89">
              <w:rPr>
                <w:rFonts w:ascii="Trebuchet MS" w:eastAsia="Calibri" w:hAnsi="Trebuchet MS" w:cs="Times New Roman"/>
                <w:szCs w:val="24"/>
              </w:rPr>
              <w:t xml:space="preserve">asigura </w:t>
            </w:r>
            <w:r w:rsidR="004B4C89">
              <w:rPr>
                <w:rFonts w:ascii="Trebuchet MS" w:eastAsia="Times New Roman" w:hAnsi="Trebuchet MS"/>
                <w:szCs w:val="24"/>
                <w:lang w:bidi="lo-LA"/>
              </w:rPr>
              <w:t xml:space="preserve">menținerea </w:t>
            </w:r>
            <w:r w:rsidR="004B4C89" w:rsidRPr="00D52673">
              <w:rPr>
                <w:rFonts w:ascii="Trebuchet MS" w:eastAsia="Times New Roman" w:hAnsi="Trebuchet MS"/>
                <w:szCs w:val="24"/>
                <w:lang w:bidi="lo-LA"/>
              </w:rPr>
              <w:t xml:space="preserve">punctajului obținut de Asociația Grup de Acțiune Locala Constanța </w:t>
            </w:r>
            <w:r w:rsidR="007C356D">
              <w:rPr>
                <w:rFonts w:ascii="Trebuchet MS" w:eastAsia="Times New Roman" w:hAnsi="Trebuchet MS"/>
                <w:szCs w:val="24"/>
                <w:lang w:bidi="lo-LA"/>
              </w:rPr>
              <w:t>Sud</w:t>
            </w:r>
            <w:r w:rsidR="004B4C89" w:rsidRPr="00D52673">
              <w:rPr>
                <w:rFonts w:ascii="Trebuchet MS" w:eastAsia="Times New Roman" w:hAnsi="Trebuchet MS"/>
                <w:szCs w:val="24"/>
                <w:lang w:bidi="lo-LA"/>
              </w:rPr>
              <w:t xml:space="preserve"> la selecția SDL</w:t>
            </w:r>
            <w:r w:rsidR="004B4C89">
              <w:rPr>
                <w:rFonts w:ascii="Trebuchet MS" w:eastAsia="Times New Roman" w:hAnsi="Trebuchet MS"/>
                <w:szCs w:val="24"/>
                <w:lang w:bidi="lo-LA"/>
              </w:rPr>
              <w:t>.</w:t>
            </w:r>
          </w:p>
        </w:tc>
      </w:tr>
    </w:tbl>
    <w:p w:rsidR="00EC20BE" w:rsidRDefault="00EC20BE" w:rsidP="00EC20BE"/>
    <w:p w:rsidR="004B4C89" w:rsidRPr="004B4C89" w:rsidRDefault="004B4C89" w:rsidP="004B4C89">
      <w:pPr>
        <w:ind w:left="360"/>
        <w:contextualSpacing/>
        <w:rPr>
          <w:rFonts w:ascii="Trebuchet MS" w:eastAsia="Times New Roman" w:hAnsi="Trebuchet MS" w:cs="Times New Roman"/>
          <w:b/>
          <w:bCs/>
          <w:szCs w:val="24"/>
          <w:lang w:val="en-US" w:eastAsia="ro-RO"/>
        </w:rPr>
      </w:pPr>
      <w:r w:rsidRPr="004B4C89">
        <w:rPr>
          <w:rFonts w:ascii="Trebuchet MS" w:eastAsia="Times New Roman" w:hAnsi="Trebuchet MS" w:cs="Times New Roman"/>
          <w:b/>
          <w:bCs/>
          <w:szCs w:val="24"/>
          <w:lang w:val="en-US" w:eastAsia="ro-RO"/>
        </w:rPr>
        <w:t xml:space="preserve">2. </w:t>
      </w:r>
      <w:r w:rsidR="00EC20BE" w:rsidRPr="004B4C89">
        <w:rPr>
          <w:rFonts w:ascii="Trebuchet MS" w:eastAsia="Times New Roman" w:hAnsi="Trebuchet MS" w:cs="Times New Roman"/>
          <w:b/>
          <w:bCs/>
          <w:szCs w:val="24"/>
          <w:lang w:val="en-US" w:eastAsia="ro-RO"/>
        </w:rPr>
        <w:t xml:space="preserve">DENUMIREA MODIFICĂRII: </w:t>
      </w:r>
      <w:proofErr w:type="spellStart"/>
      <w:r w:rsidRPr="004B4C89">
        <w:rPr>
          <w:rFonts w:ascii="Trebuchet MS" w:eastAsia="Times New Roman" w:hAnsi="Trebuchet MS" w:cs="Times New Roman"/>
          <w:b/>
          <w:bCs/>
          <w:szCs w:val="24"/>
          <w:lang w:val="en-US" w:eastAsia="ro-RO"/>
        </w:rPr>
        <w:t>Modificări</w:t>
      </w:r>
      <w:proofErr w:type="spellEnd"/>
      <w:r w:rsidRPr="004B4C89">
        <w:rPr>
          <w:rFonts w:ascii="Trebuchet MS" w:eastAsia="Times New Roman" w:hAnsi="Trebuchet MS" w:cs="Times New Roman"/>
          <w:b/>
          <w:bCs/>
          <w:szCs w:val="24"/>
          <w:lang w:val="en-US" w:eastAsia="ro-RO"/>
        </w:rPr>
        <w:t xml:space="preserve"> ale Cap. X</w:t>
      </w:r>
      <w:r w:rsidR="00EC20BE" w:rsidRPr="004B4C89">
        <w:rPr>
          <w:rFonts w:ascii="Trebuchet MS" w:eastAsia="Times New Roman" w:hAnsi="Trebuchet MS" w:cs="Times New Roman"/>
          <w:b/>
          <w:bCs/>
          <w:szCs w:val="24"/>
          <w:lang w:val="en-US" w:eastAsia="ro-RO"/>
        </w:rPr>
        <w:t xml:space="preserve"> – </w:t>
      </w:r>
      <w:proofErr w:type="spellStart"/>
      <w:r w:rsidRPr="004B4C89">
        <w:rPr>
          <w:rFonts w:ascii="Trebuchet MS" w:eastAsia="Times New Roman" w:hAnsi="Trebuchet MS" w:cs="Times New Roman"/>
          <w:b/>
          <w:bCs/>
          <w:szCs w:val="24"/>
          <w:lang w:val="en-US" w:eastAsia="ro-RO"/>
        </w:rPr>
        <w:t>Planul</w:t>
      </w:r>
      <w:proofErr w:type="spellEnd"/>
      <w:r w:rsidRPr="004B4C89">
        <w:rPr>
          <w:rFonts w:ascii="Trebuchet MS" w:eastAsia="Times New Roman" w:hAnsi="Trebuchet MS" w:cs="Times New Roman"/>
          <w:b/>
          <w:bCs/>
          <w:szCs w:val="24"/>
          <w:lang w:val="en-US" w:eastAsia="ro-RO"/>
        </w:rPr>
        <w:t xml:space="preserve"> de </w:t>
      </w:r>
      <w:proofErr w:type="spellStart"/>
      <w:r w:rsidRPr="004B4C89">
        <w:rPr>
          <w:rFonts w:ascii="Trebuchet MS" w:eastAsia="Times New Roman" w:hAnsi="Trebuchet MS" w:cs="Times New Roman"/>
          <w:b/>
          <w:bCs/>
          <w:szCs w:val="24"/>
          <w:lang w:val="en-US" w:eastAsia="ro-RO"/>
        </w:rPr>
        <w:t>finanțare</w:t>
      </w:r>
      <w:proofErr w:type="spellEnd"/>
      <w:r w:rsidRPr="004B4C89">
        <w:rPr>
          <w:rFonts w:ascii="Trebuchet MS" w:eastAsia="Times New Roman" w:hAnsi="Trebuchet MS" w:cs="Times New Roman"/>
          <w:b/>
          <w:bCs/>
          <w:szCs w:val="24"/>
          <w:lang w:val="en-US" w:eastAsia="ro-RO"/>
        </w:rPr>
        <w:t xml:space="preserve"> a </w:t>
      </w:r>
      <w:proofErr w:type="spellStart"/>
      <w:r w:rsidRPr="004B4C89">
        <w:rPr>
          <w:rFonts w:ascii="Trebuchet MS" w:eastAsia="Times New Roman" w:hAnsi="Trebuchet MS" w:cs="Times New Roman"/>
          <w:b/>
          <w:bCs/>
          <w:szCs w:val="24"/>
          <w:lang w:val="en-US" w:eastAsia="ro-RO"/>
        </w:rPr>
        <w:t>strategiei</w:t>
      </w:r>
      <w:proofErr w:type="spellEnd"/>
      <w:r w:rsidR="00EC20BE" w:rsidRPr="004B4C89">
        <w:rPr>
          <w:rFonts w:ascii="Trebuchet MS" w:eastAsia="Times New Roman" w:hAnsi="Trebuchet MS" w:cs="Times New Roman"/>
          <w:b/>
          <w:bCs/>
          <w:szCs w:val="24"/>
          <w:lang w:val="en-US" w:eastAsia="ro-RO"/>
        </w:rPr>
        <w:t xml:space="preserve">, conform pct. 2, </w:t>
      </w:r>
      <w:proofErr w:type="spellStart"/>
      <w:r w:rsidR="00EC20BE" w:rsidRPr="004B4C89">
        <w:rPr>
          <w:rFonts w:ascii="Trebuchet MS" w:eastAsia="Times New Roman" w:hAnsi="Trebuchet MS" w:cs="Times New Roman"/>
          <w:b/>
          <w:bCs/>
          <w:szCs w:val="24"/>
          <w:lang w:val="en-US" w:eastAsia="ro-RO"/>
        </w:rPr>
        <w:t>litera</w:t>
      </w:r>
      <w:proofErr w:type="spellEnd"/>
      <w:r w:rsidR="00EC20BE" w:rsidRPr="004B4C89">
        <w:rPr>
          <w:rFonts w:ascii="Trebuchet MS" w:eastAsia="Times New Roman" w:hAnsi="Trebuchet MS" w:cs="Times New Roman"/>
          <w:b/>
          <w:bCs/>
          <w:szCs w:val="24"/>
          <w:lang w:val="en-US" w:eastAsia="ro-RO"/>
        </w:rPr>
        <w:t xml:space="preserve"> </w:t>
      </w:r>
      <w:r w:rsidRPr="004B4C89">
        <w:rPr>
          <w:rFonts w:ascii="Trebuchet MS" w:eastAsia="Times New Roman" w:hAnsi="Trebuchet MS" w:cs="Times New Roman"/>
          <w:b/>
          <w:bCs/>
          <w:szCs w:val="24"/>
          <w:lang w:val="en-US" w:eastAsia="ro-RO"/>
        </w:rPr>
        <w:t xml:space="preserve">c </w:t>
      </w:r>
    </w:p>
    <w:p w:rsidR="00EC20BE" w:rsidRPr="004B4C89" w:rsidRDefault="00EC20BE" w:rsidP="004B4C89">
      <w:pPr>
        <w:contextualSpacing/>
        <w:rPr>
          <w:rFonts w:ascii="Trebuchet MS" w:eastAsia="Times New Roman" w:hAnsi="Trebuchet MS" w:cs="Times New Roman"/>
          <w:b/>
          <w:bCs/>
          <w:color w:val="FF0000"/>
          <w:szCs w:val="24"/>
          <w:lang w:val="en-US" w:eastAsia="ro-RO"/>
        </w:rPr>
      </w:pPr>
    </w:p>
    <w:p w:rsidR="00EC20BE" w:rsidRPr="004B4C89" w:rsidRDefault="004B4C89" w:rsidP="004B4C89">
      <w:pPr>
        <w:keepNext/>
        <w:spacing w:before="240" w:after="240" w:line="240" w:lineRule="auto"/>
        <w:ind w:left="360"/>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a) </w:t>
      </w:r>
      <w:r w:rsidR="00EC20BE" w:rsidRPr="004B4C89">
        <w:rPr>
          <w:rFonts w:ascii="Trebuchet MS" w:eastAsia="Times New Roman" w:hAnsi="Trebuchet MS" w:cs="Times New Roman"/>
          <w:noProof/>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1"/>
      </w:tblGrid>
      <w:tr w:rsidR="004B4C89" w:rsidRPr="004B4C89" w:rsidTr="00616009">
        <w:trPr>
          <w:trHeight w:val="293"/>
        </w:trPr>
        <w:tc>
          <w:tcPr>
            <w:tcW w:w="5000" w:type="pct"/>
            <w:shd w:val="clear" w:color="auto" w:fill="auto"/>
          </w:tcPr>
          <w:p w:rsidR="003757A1" w:rsidRDefault="00EC20BE" w:rsidP="00616009">
            <w:pPr>
              <w:spacing w:after="0" w:line="240" w:lineRule="auto"/>
              <w:jc w:val="both"/>
              <w:rPr>
                <w:rFonts w:ascii="Trebuchet MS" w:eastAsia="Times New Roman" w:hAnsi="Trebuchet MS" w:cs="Times New Roman"/>
                <w:szCs w:val="24"/>
                <w:lang w:val="it-CH"/>
              </w:rPr>
            </w:pPr>
            <w:r w:rsidRPr="004B0F3B">
              <w:rPr>
                <w:rFonts w:ascii="Trebuchet MS" w:eastAsia="Times New Roman" w:hAnsi="Trebuchet MS" w:cs="Times New Roman"/>
                <w:szCs w:val="24"/>
                <w:lang w:val="it-CH"/>
              </w:rPr>
              <w:t xml:space="preserve">Prin modificarea Cap. </w:t>
            </w:r>
            <w:r w:rsidR="004B0F3B" w:rsidRPr="004B0F3B">
              <w:rPr>
                <w:rFonts w:ascii="Trebuchet MS" w:eastAsia="Times New Roman" w:hAnsi="Trebuchet MS" w:cs="Times New Roman"/>
                <w:szCs w:val="24"/>
                <w:lang w:val="it-CH"/>
              </w:rPr>
              <w:t>X</w:t>
            </w:r>
            <w:r w:rsidRPr="004B0F3B">
              <w:rPr>
                <w:rFonts w:ascii="Trebuchet MS" w:eastAsia="Times New Roman" w:hAnsi="Trebuchet MS" w:cs="Times New Roman"/>
                <w:szCs w:val="24"/>
                <w:lang w:val="it-CH"/>
              </w:rPr>
              <w:t xml:space="preserve"> – </w:t>
            </w:r>
            <w:proofErr w:type="spellStart"/>
            <w:r w:rsidR="004B0F3B" w:rsidRPr="004B0F3B">
              <w:rPr>
                <w:rFonts w:ascii="Trebuchet MS" w:eastAsia="Times New Roman" w:hAnsi="Trebuchet MS" w:cs="Times New Roman"/>
                <w:b/>
                <w:bCs/>
                <w:szCs w:val="24"/>
                <w:lang w:val="en-US" w:eastAsia="ro-RO"/>
              </w:rPr>
              <w:t>Planul</w:t>
            </w:r>
            <w:proofErr w:type="spellEnd"/>
            <w:r w:rsidR="004B0F3B" w:rsidRPr="004B0F3B">
              <w:rPr>
                <w:rFonts w:ascii="Trebuchet MS" w:eastAsia="Times New Roman" w:hAnsi="Trebuchet MS" w:cs="Times New Roman"/>
                <w:b/>
                <w:bCs/>
                <w:szCs w:val="24"/>
                <w:lang w:val="en-US" w:eastAsia="ro-RO"/>
              </w:rPr>
              <w:t xml:space="preserve"> de </w:t>
            </w:r>
            <w:proofErr w:type="spellStart"/>
            <w:r w:rsidR="004B0F3B" w:rsidRPr="004B0F3B">
              <w:rPr>
                <w:rFonts w:ascii="Trebuchet MS" w:eastAsia="Times New Roman" w:hAnsi="Trebuchet MS" w:cs="Times New Roman"/>
                <w:b/>
                <w:bCs/>
                <w:szCs w:val="24"/>
                <w:lang w:val="en-US" w:eastAsia="ro-RO"/>
              </w:rPr>
              <w:t>finanțare</w:t>
            </w:r>
            <w:proofErr w:type="spellEnd"/>
            <w:r w:rsidR="004B0F3B" w:rsidRPr="004B0F3B">
              <w:rPr>
                <w:rFonts w:ascii="Trebuchet MS" w:eastAsia="Times New Roman" w:hAnsi="Trebuchet MS" w:cs="Times New Roman"/>
                <w:b/>
                <w:bCs/>
                <w:szCs w:val="24"/>
                <w:lang w:val="en-US" w:eastAsia="ro-RO"/>
              </w:rPr>
              <w:t xml:space="preserve"> a </w:t>
            </w:r>
            <w:proofErr w:type="spellStart"/>
            <w:r w:rsidR="004B0F3B" w:rsidRPr="004B0F3B">
              <w:rPr>
                <w:rFonts w:ascii="Trebuchet MS" w:eastAsia="Times New Roman" w:hAnsi="Trebuchet MS" w:cs="Times New Roman"/>
                <w:b/>
                <w:bCs/>
                <w:szCs w:val="24"/>
                <w:lang w:val="en-US" w:eastAsia="ro-RO"/>
              </w:rPr>
              <w:t>strategiei</w:t>
            </w:r>
            <w:proofErr w:type="spellEnd"/>
            <w:r w:rsidRPr="004B0F3B">
              <w:rPr>
                <w:rFonts w:ascii="Trebuchet MS" w:eastAsia="Times New Roman" w:hAnsi="Trebuchet MS" w:cs="Times New Roman"/>
                <w:szCs w:val="24"/>
                <w:lang w:val="it-CH"/>
              </w:rPr>
              <w:t xml:space="preserve">, Asociația Grup de Acțiune Locală Constanța </w:t>
            </w:r>
            <w:r w:rsidR="007C356D">
              <w:rPr>
                <w:rFonts w:ascii="Trebuchet MS" w:eastAsia="Times New Roman" w:hAnsi="Trebuchet MS" w:cs="Times New Roman"/>
                <w:szCs w:val="24"/>
                <w:lang w:val="it-CH"/>
              </w:rPr>
              <w:t>Sud</w:t>
            </w:r>
            <w:r w:rsidRPr="004B0F3B">
              <w:rPr>
                <w:rFonts w:ascii="Trebuchet MS" w:eastAsia="Times New Roman" w:hAnsi="Trebuchet MS" w:cs="Times New Roman"/>
                <w:szCs w:val="24"/>
                <w:lang w:val="it-CH"/>
              </w:rPr>
              <w:t xml:space="preserve"> dorește</w:t>
            </w:r>
            <w:r w:rsidR="004B0F3B">
              <w:rPr>
                <w:rFonts w:ascii="Trebuchet MS" w:eastAsia="Times New Roman" w:hAnsi="Trebuchet MS" w:cs="Times New Roman"/>
                <w:szCs w:val="24"/>
                <w:lang w:val="it-CH"/>
              </w:rPr>
              <w:t xml:space="preserve"> </w:t>
            </w:r>
            <w:r w:rsidR="00A223CA">
              <w:rPr>
                <w:rFonts w:ascii="Trebuchet MS" w:eastAsia="Times New Roman" w:hAnsi="Trebuchet MS" w:cs="Times New Roman"/>
                <w:szCs w:val="24"/>
                <w:lang w:val="it-CH"/>
              </w:rPr>
              <w:t xml:space="preserve">realocarea sumelor disponibile pe măsurile M1, </w:t>
            </w:r>
            <w:r w:rsidR="007C356D">
              <w:rPr>
                <w:rFonts w:ascii="Trebuchet MS" w:eastAsia="Times New Roman" w:hAnsi="Trebuchet MS" w:cs="Times New Roman"/>
                <w:szCs w:val="24"/>
                <w:lang w:val="it-CH"/>
              </w:rPr>
              <w:t>M5</w:t>
            </w:r>
            <w:r w:rsidR="00A223CA">
              <w:rPr>
                <w:rFonts w:ascii="Trebuchet MS" w:eastAsia="Times New Roman" w:hAnsi="Trebuchet MS" w:cs="Times New Roman"/>
                <w:szCs w:val="24"/>
                <w:lang w:val="it-CH"/>
              </w:rPr>
              <w:t xml:space="preserve"> și M6 pe măsura M</w:t>
            </w:r>
            <w:r w:rsidR="007C356D">
              <w:rPr>
                <w:rFonts w:ascii="Trebuchet MS" w:eastAsia="Times New Roman" w:hAnsi="Trebuchet MS" w:cs="Times New Roman"/>
                <w:szCs w:val="24"/>
                <w:lang w:val="it-CH"/>
              </w:rPr>
              <w:t>4</w:t>
            </w:r>
            <w:r w:rsidR="00A223CA">
              <w:rPr>
                <w:rFonts w:ascii="Trebuchet MS" w:eastAsia="Times New Roman" w:hAnsi="Trebuchet MS" w:cs="Times New Roman"/>
                <w:szCs w:val="24"/>
                <w:lang w:val="it-CH"/>
              </w:rPr>
              <w:t xml:space="preserve">. </w:t>
            </w:r>
          </w:p>
          <w:p w:rsidR="004B0F3B" w:rsidRDefault="00A223CA" w:rsidP="00616009">
            <w:pPr>
              <w:spacing w:after="0" w:line="240" w:lineRule="auto"/>
              <w:jc w:val="both"/>
              <w:rPr>
                <w:rFonts w:ascii="Trebuchet MS" w:eastAsia="Times New Roman" w:hAnsi="Trebuchet MS" w:cs="Times New Roman"/>
                <w:szCs w:val="24"/>
                <w:lang w:val="it-CH"/>
              </w:rPr>
            </w:pPr>
            <w:r>
              <w:rPr>
                <w:rFonts w:ascii="Trebuchet MS" w:eastAsia="Times New Roman" w:hAnsi="Trebuchet MS" w:cs="Times New Roman"/>
                <w:szCs w:val="24"/>
                <w:lang w:val="it-CH"/>
              </w:rPr>
              <w:t>În momentul actual, urmare a notificărilor de plată raportate de către beneficiarii măsurilor M1, M5 și M6 se înregistrează următoarele sume disponibile pe măsurile mai sus menționate:</w:t>
            </w:r>
          </w:p>
          <w:p w:rsidR="00A223CA" w:rsidRPr="003757A1" w:rsidRDefault="00A223CA" w:rsidP="003757A1">
            <w:pPr>
              <w:pStyle w:val="ListParagraph"/>
              <w:numPr>
                <w:ilvl w:val="0"/>
                <w:numId w:val="11"/>
              </w:numPr>
              <w:spacing w:after="0"/>
              <w:jc w:val="both"/>
              <w:rPr>
                <w:rFonts w:ascii="Trebuchet MS" w:hAnsi="Trebuchet MS"/>
                <w:bCs/>
              </w:rPr>
            </w:pPr>
            <w:r w:rsidRPr="003757A1">
              <w:rPr>
                <w:rFonts w:ascii="Trebuchet MS" w:eastAsia="Times New Roman" w:hAnsi="Trebuchet MS"/>
                <w:szCs w:val="24"/>
                <w:lang w:val="it-CH"/>
              </w:rPr>
              <w:t>M1</w:t>
            </w:r>
            <w:r w:rsidRPr="003757A1">
              <w:rPr>
                <w:rFonts w:ascii="Trebuchet MS" w:hAnsi="Trebuchet MS"/>
                <w:bCs/>
              </w:rPr>
              <w:t xml:space="preserve"> Înființare și modernizare exploatații agricole </w:t>
            </w:r>
            <w:r w:rsidR="007C356D" w:rsidRPr="003757A1">
              <w:rPr>
                <w:rFonts w:ascii="Trebuchet MS" w:hAnsi="Trebuchet MS"/>
                <w:bCs/>
              </w:rPr>
              <w:t>65.570,96</w:t>
            </w:r>
            <w:r w:rsidRPr="003757A1">
              <w:rPr>
                <w:rFonts w:ascii="Trebuchet MS" w:hAnsi="Trebuchet MS"/>
                <w:bCs/>
              </w:rPr>
              <w:t xml:space="preserve"> euro</w:t>
            </w:r>
          </w:p>
          <w:p w:rsidR="00A223CA" w:rsidRPr="003757A1" w:rsidRDefault="00A223CA" w:rsidP="003757A1">
            <w:pPr>
              <w:pStyle w:val="ListParagraph"/>
              <w:numPr>
                <w:ilvl w:val="0"/>
                <w:numId w:val="11"/>
              </w:numPr>
              <w:spacing w:after="0"/>
              <w:jc w:val="both"/>
              <w:rPr>
                <w:rFonts w:ascii="Trebuchet MS" w:hAnsi="Trebuchet MS"/>
                <w:bCs/>
              </w:rPr>
            </w:pPr>
            <w:r w:rsidRPr="003757A1">
              <w:rPr>
                <w:rFonts w:ascii="Trebuchet MS" w:hAnsi="Trebuchet MS"/>
                <w:bCs/>
              </w:rPr>
              <w:t>M</w:t>
            </w:r>
            <w:r w:rsidR="007C356D" w:rsidRPr="003757A1">
              <w:rPr>
                <w:rFonts w:ascii="Trebuchet MS" w:hAnsi="Trebuchet MS"/>
                <w:bCs/>
              </w:rPr>
              <w:t>5</w:t>
            </w:r>
            <w:r w:rsidRPr="003757A1">
              <w:rPr>
                <w:rFonts w:ascii="Trebuchet MS" w:hAnsi="Trebuchet MS"/>
                <w:bCs/>
              </w:rPr>
              <w:t xml:space="preserve"> Investiții în infrastructura de bază la scară mică </w:t>
            </w:r>
            <w:r w:rsidR="007C356D" w:rsidRPr="003757A1">
              <w:rPr>
                <w:rFonts w:ascii="Trebuchet MS" w:hAnsi="Trebuchet MS"/>
                <w:bCs/>
              </w:rPr>
              <w:t>32.620,06</w:t>
            </w:r>
            <w:r w:rsidRPr="003757A1">
              <w:rPr>
                <w:rFonts w:ascii="Trebuchet MS" w:hAnsi="Trebuchet MS"/>
                <w:bCs/>
              </w:rPr>
              <w:t xml:space="preserve"> euro.</w:t>
            </w:r>
          </w:p>
          <w:p w:rsidR="007C356D" w:rsidRPr="003757A1" w:rsidRDefault="007C356D" w:rsidP="003757A1">
            <w:pPr>
              <w:pStyle w:val="ListParagraph"/>
              <w:numPr>
                <w:ilvl w:val="0"/>
                <w:numId w:val="11"/>
              </w:numPr>
              <w:spacing w:after="0"/>
              <w:jc w:val="both"/>
              <w:rPr>
                <w:rFonts w:ascii="Trebuchet MS" w:hAnsi="Trebuchet MS"/>
                <w:bCs/>
              </w:rPr>
            </w:pPr>
            <w:r w:rsidRPr="003757A1">
              <w:rPr>
                <w:rFonts w:ascii="Trebuchet MS" w:hAnsi="Trebuchet MS"/>
                <w:bCs/>
              </w:rPr>
              <w:t xml:space="preserve">M6 </w:t>
            </w:r>
            <w:proofErr w:type="spellStart"/>
            <w:r w:rsidRPr="003757A1">
              <w:rPr>
                <w:rFonts w:ascii="Trebuchet MS" w:hAnsi="Trebuchet MS"/>
                <w:bCs/>
              </w:rPr>
              <w:t>Investitii</w:t>
            </w:r>
            <w:proofErr w:type="spellEnd"/>
            <w:r w:rsidRPr="003757A1">
              <w:rPr>
                <w:rFonts w:ascii="Trebuchet MS" w:hAnsi="Trebuchet MS"/>
                <w:bCs/>
              </w:rPr>
              <w:t xml:space="preserve"> in infrastructura sociala 6.081,00 euro</w:t>
            </w:r>
          </w:p>
          <w:p w:rsidR="003757A1" w:rsidRDefault="00A223CA" w:rsidP="00A223CA">
            <w:pPr>
              <w:spacing w:after="0"/>
              <w:jc w:val="both"/>
              <w:rPr>
                <w:rFonts w:ascii="Trebuchet MS" w:hAnsi="Trebuchet MS"/>
              </w:rPr>
            </w:pPr>
            <w:r>
              <w:rPr>
                <w:rFonts w:ascii="Trebuchet MS" w:hAnsi="Trebuchet MS"/>
                <w:bCs/>
              </w:rPr>
              <w:t xml:space="preserve">Întrucât sumele rămase disponibile în cadrul măsurilor M1, M5 și M6 sunt insuficiente pentru finanțarea unor proiecte pe măsurile aferente, se va proceda la redistribuirea acestor sume în cadrul măsurii </w:t>
            </w:r>
            <w:r w:rsidRPr="005C714B">
              <w:rPr>
                <w:rFonts w:ascii="Trebuchet MS" w:hAnsi="Trebuchet MS"/>
              </w:rPr>
              <w:t>M</w:t>
            </w:r>
            <w:r w:rsidR="007C356D">
              <w:rPr>
                <w:rFonts w:ascii="Trebuchet MS" w:hAnsi="Trebuchet MS"/>
              </w:rPr>
              <w:t>4</w:t>
            </w:r>
            <w:r w:rsidRPr="005C714B">
              <w:rPr>
                <w:rFonts w:ascii="Trebuchet MS" w:hAnsi="Trebuchet MS"/>
              </w:rPr>
              <w:t xml:space="preserve"> Investiții în afaceri non-agricole</w:t>
            </w:r>
            <w:r>
              <w:rPr>
                <w:rFonts w:ascii="Trebuchet MS" w:hAnsi="Trebuchet MS"/>
              </w:rPr>
              <w:t>.</w:t>
            </w:r>
            <w:r w:rsidR="003757A1">
              <w:rPr>
                <w:rFonts w:ascii="Trebuchet MS" w:hAnsi="Trebuchet MS"/>
              </w:rPr>
              <w:t xml:space="preserve"> Astfel, suma alocata M4 va fi de 214.005,02 euro.</w:t>
            </w:r>
          </w:p>
          <w:p w:rsidR="00EC20BE" w:rsidRPr="0006688A" w:rsidRDefault="00EC20BE" w:rsidP="00616009">
            <w:pPr>
              <w:spacing w:after="0" w:line="240" w:lineRule="auto"/>
              <w:jc w:val="both"/>
              <w:rPr>
                <w:rFonts w:ascii="Trebuchet MS" w:eastAsia="Times New Roman" w:hAnsi="Trebuchet MS" w:cs="Times New Roman"/>
                <w:szCs w:val="24"/>
                <w:lang w:val="it-CH"/>
              </w:rPr>
            </w:pPr>
            <w:r w:rsidRPr="0006688A">
              <w:rPr>
                <w:rFonts w:ascii="Trebuchet MS" w:eastAsia="Times New Roman" w:hAnsi="Trebuchet MS" w:cs="Times New Roman"/>
                <w:szCs w:val="24"/>
                <w:lang w:val="it-CH"/>
              </w:rPr>
              <w:lastRenderedPageBreak/>
              <w:t xml:space="preserve">Necesitatea </w:t>
            </w:r>
            <w:r w:rsidR="00503CD2" w:rsidRPr="0006688A">
              <w:rPr>
                <w:rFonts w:ascii="Trebuchet MS" w:eastAsia="Times New Roman" w:hAnsi="Trebuchet MS" w:cs="Times New Roman"/>
                <w:szCs w:val="24"/>
                <w:lang w:val="it-CH"/>
              </w:rPr>
              <w:t xml:space="preserve">realocării </w:t>
            </w:r>
            <w:r w:rsidR="0006688A" w:rsidRPr="0006688A">
              <w:rPr>
                <w:rFonts w:ascii="Trebuchet MS" w:eastAsia="Times New Roman" w:hAnsi="Trebuchet MS" w:cs="Times New Roman"/>
                <w:szCs w:val="24"/>
                <w:lang w:val="it-CH"/>
              </w:rPr>
              <w:t xml:space="preserve">acestor sume </w:t>
            </w:r>
            <w:r w:rsidRPr="0006688A">
              <w:rPr>
                <w:rFonts w:ascii="Trebuchet MS" w:eastAsia="Times New Roman" w:hAnsi="Trebuchet MS" w:cs="Times New Roman"/>
                <w:szCs w:val="24"/>
                <w:lang w:val="it-CH"/>
              </w:rPr>
              <w:t>reiese din nevoia de a implementa eficient Strategia de Dezvoltare Locală,</w:t>
            </w:r>
            <w:r w:rsidR="0006688A" w:rsidRPr="0006688A">
              <w:rPr>
                <w:rFonts w:ascii="Trebuchet MS" w:eastAsia="Times New Roman" w:hAnsi="Trebuchet MS" w:cs="Times New Roman"/>
                <w:szCs w:val="24"/>
                <w:lang w:val="it-CH"/>
              </w:rPr>
              <w:t xml:space="preserve"> asigurându-se totodată o rată de absorbție a fondurilor cât mai apropiată de procentul de 100%.</w:t>
            </w:r>
          </w:p>
          <w:p w:rsidR="00EC20BE" w:rsidRPr="0006688A" w:rsidRDefault="00EC20BE" w:rsidP="00616009">
            <w:pPr>
              <w:spacing w:after="0" w:line="240" w:lineRule="auto"/>
              <w:jc w:val="both"/>
              <w:rPr>
                <w:rFonts w:ascii="Trebuchet MS" w:eastAsia="Times New Roman" w:hAnsi="Trebuchet MS" w:cs="Times New Roman"/>
                <w:szCs w:val="24"/>
                <w:lang w:val="it-CH"/>
              </w:rPr>
            </w:pPr>
            <w:r w:rsidRPr="0006688A">
              <w:rPr>
                <w:rFonts w:ascii="Trebuchet MS" w:eastAsia="Times New Roman" w:hAnsi="Trebuchet MS" w:cs="Times New Roman"/>
                <w:szCs w:val="24"/>
                <w:lang w:val="it-CH"/>
              </w:rPr>
              <w:t>Oportunitatea acestei adaugiri este determinată de posibilitatea Modificării Strategiei de Dezvoltare Locală, prin care Asociația Gr</w:t>
            </w:r>
            <w:r w:rsidR="00311A89">
              <w:rPr>
                <w:rFonts w:ascii="Trebuchet MS" w:eastAsia="Times New Roman" w:hAnsi="Trebuchet MS" w:cs="Times New Roman"/>
                <w:szCs w:val="24"/>
                <w:lang w:val="it-CH"/>
              </w:rPr>
              <w:t xml:space="preserve">up de Acțiune Locală dorește </w:t>
            </w:r>
            <w:r w:rsidRPr="0006688A">
              <w:rPr>
                <w:rFonts w:ascii="Trebuchet MS" w:eastAsia="Times New Roman" w:hAnsi="Trebuchet MS" w:cs="Times New Roman"/>
                <w:szCs w:val="24"/>
                <w:lang w:val="it-CH"/>
              </w:rPr>
              <w:t xml:space="preserve">să aducă o </w:t>
            </w:r>
            <w:r w:rsidR="0006688A" w:rsidRPr="0006688A">
              <w:rPr>
                <w:rFonts w:ascii="Trebuchet MS" w:eastAsia="Times New Roman" w:hAnsi="Trebuchet MS" w:cs="Times New Roman"/>
                <w:szCs w:val="24"/>
                <w:lang w:val="it-CH"/>
              </w:rPr>
              <w:t>realocare</w:t>
            </w:r>
            <w:r w:rsidRPr="0006688A">
              <w:rPr>
                <w:rFonts w:ascii="Trebuchet MS" w:eastAsia="Times New Roman" w:hAnsi="Trebuchet MS" w:cs="Times New Roman"/>
                <w:szCs w:val="24"/>
                <w:lang w:val="it-CH"/>
              </w:rPr>
              <w:t xml:space="preserve"> a fonduril</w:t>
            </w:r>
            <w:r w:rsidR="0006688A" w:rsidRPr="0006688A">
              <w:rPr>
                <w:rFonts w:ascii="Trebuchet MS" w:eastAsia="Times New Roman" w:hAnsi="Trebuchet MS" w:cs="Times New Roman"/>
                <w:szCs w:val="24"/>
                <w:lang w:val="it-CH"/>
              </w:rPr>
              <w:t>or actuale</w:t>
            </w:r>
            <w:r w:rsidRPr="0006688A">
              <w:rPr>
                <w:rFonts w:ascii="Trebuchet MS" w:eastAsia="Times New Roman" w:hAnsi="Trebuchet MS" w:cs="Times New Roman"/>
                <w:szCs w:val="24"/>
                <w:lang w:val="it-CH"/>
              </w:rPr>
              <w:t>.</w:t>
            </w:r>
          </w:p>
          <w:p w:rsidR="00EC20BE" w:rsidRPr="004B4C89" w:rsidRDefault="00EC20BE" w:rsidP="00616009">
            <w:pPr>
              <w:spacing w:after="0" w:line="240" w:lineRule="auto"/>
              <w:jc w:val="both"/>
              <w:rPr>
                <w:rFonts w:ascii="Trebuchet MS" w:eastAsia="Times New Roman" w:hAnsi="Trebuchet MS" w:cs="Times New Roman"/>
                <w:color w:val="FF0000"/>
                <w:szCs w:val="24"/>
                <w:lang w:val="it-CH"/>
              </w:rPr>
            </w:pPr>
            <w:r w:rsidRPr="0006688A">
              <w:rPr>
                <w:rFonts w:ascii="Trebuchet MS" w:eastAsia="Times New Roman" w:hAnsi="Trebuchet MS" w:cs="Times New Roman"/>
                <w:szCs w:val="24"/>
                <w:lang w:val="it-CH"/>
              </w:rPr>
              <w:t>Aceste modificări sunt în raport cu caracteristicile teritoriului acoperit de SDL.</w:t>
            </w: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lastRenderedPageBreak/>
        <w:t xml:space="preserve">b) </w:t>
      </w:r>
      <w:r w:rsidR="00EC20BE" w:rsidRPr="004B4C89">
        <w:rPr>
          <w:rFonts w:ascii="Trebuchet MS" w:eastAsia="Times New Roman" w:hAnsi="Trebuchet MS" w:cs="Times New Roman"/>
          <w:noProof/>
          <w:szCs w:val="24"/>
          <w:u w:val="single"/>
          <w:lang w:val="fr-BE"/>
        </w:rPr>
        <w:t>Modificarea propusă</w:t>
      </w:r>
    </w:p>
    <w:tbl>
      <w:tblPr>
        <w:tblStyle w:val="TableGrid"/>
        <w:tblW w:w="5008" w:type="pct"/>
        <w:tblLook w:val="04A0" w:firstRow="1" w:lastRow="0" w:firstColumn="1" w:lastColumn="0" w:noHBand="0" w:noVBand="1"/>
      </w:tblPr>
      <w:tblGrid>
        <w:gridCol w:w="9246"/>
      </w:tblGrid>
      <w:tr w:rsidR="004B4C89" w:rsidRPr="004B4C89" w:rsidTr="003757A1">
        <w:tc>
          <w:tcPr>
            <w:tcW w:w="4997" w:type="pct"/>
          </w:tcPr>
          <w:p w:rsidR="00EC20BE" w:rsidRPr="0006688A" w:rsidRDefault="00EC20BE" w:rsidP="00616009">
            <w:pPr>
              <w:spacing w:after="240"/>
              <w:contextualSpacing/>
              <w:jc w:val="both"/>
              <w:rPr>
                <w:rFonts w:ascii="Trebuchet MS" w:eastAsia="Times New Roman" w:hAnsi="Trebuchet MS" w:cs="Times New Roman"/>
                <w:noProof/>
                <w:szCs w:val="24"/>
              </w:rPr>
            </w:pPr>
            <w:r w:rsidRPr="0006688A">
              <w:rPr>
                <w:rFonts w:ascii="Trebuchet MS" w:eastAsia="Times New Roman" w:hAnsi="Trebuchet MS" w:cs="Times New Roman"/>
                <w:noProof/>
                <w:szCs w:val="24"/>
              </w:rPr>
              <w:t>Modif</w:t>
            </w:r>
            <w:r w:rsidR="0006688A" w:rsidRPr="0006688A">
              <w:rPr>
                <w:rFonts w:ascii="Trebuchet MS" w:eastAsia="Times New Roman" w:hAnsi="Trebuchet MS" w:cs="Times New Roman"/>
                <w:noProof/>
                <w:szCs w:val="24"/>
              </w:rPr>
              <w:t>icarea va fi adusă Capitolului X</w:t>
            </w:r>
            <w:r w:rsidRPr="0006688A">
              <w:rPr>
                <w:rFonts w:ascii="Trebuchet MS" w:eastAsia="Times New Roman" w:hAnsi="Trebuchet MS" w:cs="Times New Roman"/>
                <w:noProof/>
                <w:szCs w:val="24"/>
              </w:rPr>
              <w:t xml:space="preserve"> – </w:t>
            </w:r>
            <w:proofErr w:type="spellStart"/>
            <w:r w:rsidR="0006688A" w:rsidRPr="0006688A">
              <w:rPr>
                <w:rFonts w:ascii="Trebuchet MS" w:eastAsia="Times New Roman" w:hAnsi="Trebuchet MS" w:cs="Times New Roman"/>
                <w:b/>
                <w:bCs/>
                <w:szCs w:val="24"/>
                <w:lang w:val="en-US" w:eastAsia="ro-RO"/>
              </w:rPr>
              <w:t>Planul</w:t>
            </w:r>
            <w:proofErr w:type="spellEnd"/>
            <w:r w:rsidR="0006688A" w:rsidRPr="0006688A">
              <w:rPr>
                <w:rFonts w:ascii="Trebuchet MS" w:eastAsia="Times New Roman" w:hAnsi="Trebuchet MS" w:cs="Times New Roman"/>
                <w:b/>
                <w:bCs/>
                <w:szCs w:val="24"/>
                <w:lang w:val="en-US" w:eastAsia="ro-RO"/>
              </w:rPr>
              <w:t xml:space="preserve"> de </w:t>
            </w:r>
            <w:proofErr w:type="spellStart"/>
            <w:r w:rsidR="0006688A" w:rsidRPr="0006688A">
              <w:rPr>
                <w:rFonts w:ascii="Trebuchet MS" w:eastAsia="Times New Roman" w:hAnsi="Trebuchet MS" w:cs="Times New Roman"/>
                <w:b/>
                <w:bCs/>
                <w:szCs w:val="24"/>
                <w:lang w:val="en-US" w:eastAsia="ro-RO"/>
              </w:rPr>
              <w:t>finanțare</w:t>
            </w:r>
            <w:proofErr w:type="spellEnd"/>
            <w:r w:rsidR="0006688A" w:rsidRPr="0006688A">
              <w:rPr>
                <w:rFonts w:ascii="Trebuchet MS" w:eastAsia="Times New Roman" w:hAnsi="Trebuchet MS" w:cs="Times New Roman"/>
                <w:b/>
                <w:bCs/>
                <w:szCs w:val="24"/>
                <w:lang w:val="en-US" w:eastAsia="ro-RO"/>
              </w:rPr>
              <w:t xml:space="preserve"> a </w:t>
            </w:r>
            <w:proofErr w:type="spellStart"/>
            <w:r w:rsidR="0006688A" w:rsidRPr="0006688A">
              <w:rPr>
                <w:rFonts w:ascii="Trebuchet MS" w:eastAsia="Times New Roman" w:hAnsi="Trebuchet MS" w:cs="Times New Roman"/>
                <w:b/>
                <w:bCs/>
                <w:szCs w:val="24"/>
                <w:lang w:val="en-US" w:eastAsia="ro-RO"/>
              </w:rPr>
              <w:t>strategiei</w:t>
            </w:r>
            <w:proofErr w:type="spellEnd"/>
          </w:p>
          <w:p w:rsidR="00EC20BE" w:rsidRPr="004B4C89" w:rsidRDefault="00EC20BE" w:rsidP="00616009">
            <w:pPr>
              <w:spacing w:after="240"/>
              <w:contextualSpacing/>
              <w:jc w:val="both"/>
              <w:rPr>
                <w:rFonts w:ascii="Trebuchet MS" w:eastAsia="Times New Roman" w:hAnsi="Trebuchet MS" w:cs="Times New Roman"/>
                <w:noProof/>
                <w:color w:val="FF0000"/>
                <w:szCs w:val="24"/>
              </w:rPr>
            </w:pPr>
          </w:p>
          <w:p w:rsidR="00A31C17" w:rsidRPr="003757A1" w:rsidRDefault="003757A1" w:rsidP="003757A1">
            <w:pPr>
              <w:spacing w:after="240"/>
              <w:contextualSpacing/>
              <w:rPr>
                <w:rFonts w:ascii="Trebuchet MS" w:eastAsia="Times New Roman" w:hAnsi="Trebuchet MS" w:cs="Times New Roman"/>
                <w:noProof/>
                <w:color w:val="FF0000"/>
                <w:szCs w:val="24"/>
              </w:rPr>
            </w:pPr>
            <w:r>
              <w:rPr>
                <w:rFonts w:ascii="Trebuchet MS" w:eastAsia="Times New Roman" w:hAnsi="Trebuchet MS" w:cs="Times New Roman"/>
                <w:noProof/>
                <w:color w:val="FF0000"/>
                <w:szCs w:val="24"/>
                <w:lang w:val="en-US"/>
              </w:rPr>
              <w:drawing>
                <wp:inline distT="0" distB="0" distL="0" distR="0" wp14:anchorId="04092B01">
                  <wp:extent cx="5730875" cy="629158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6291580"/>
                          </a:xfrm>
                          <a:prstGeom prst="rect">
                            <a:avLst/>
                          </a:prstGeom>
                          <a:noFill/>
                        </pic:spPr>
                      </pic:pic>
                    </a:graphicData>
                  </a:graphic>
                </wp:inline>
              </w:drawing>
            </w:r>
          </w:p>
        </w:tc>
      </w:tr>
      <w:tr w:rsidR="003757A1" w:rsidTr="003757A1">
        <w:tc>
          <w:tcPr>
            <w:tcW w:w="4997" w:type="pct"/>
          </w:tcPr>
          <w:p w:rsidR="003757A1" w:rsidRDefault="003757A1" w:rsidP="004B4C89">
            <w:pPr>
              <w:keepNext/>
              <w:spacing w:before="240" w:after="240"/>
              <w:jc w:val="both"/>
              <w:outlineLvl w:val="4"/>
              <w:rPr>
                <w:rFonts w:ascii="Trebuchet MS" w:eastAsia="Times New Roman" w:hAnsi="Trebuchet MS" w:cs="Times New Roman"/>
                <w:noProof/>
                <w:szCs w:val="24"/>
                <w:u w:val="single"/>
                <w:lang w:val="fr-BE"/>
              </w:rPr>
            </w:pPr>
            <w:r w:rsidRPr="003757A1">
              <w:rPr>
                <w:rFonts w:ascii="Trebuchet MS" w:eastAsia="Times New Roman" w:hAnsi="Trebuchet MS" w:cs="Times New Roman"/>
                <w:noProof/>
                <w:szCs w:val="24"/>
                <w:u w:val="single"/>
                <w:lang w:val="fr-BE"/>
              </w:rPr>
              <w:lastRenderedPageBreak/>
              <w:t>CAPITOLUL X : Planul de finanțare al strategiei</w:t>
            </w:r>
          </w:p>
          <w:p w:rsidR="003757A1" w:rsidRPr="003757A1" w:rsidRDefault="003757A1" w:rsidP="003757A1">
            <w:pPr>
              <w:numPr>
                <w:ilvl w:val="0"/>
                <w:numId w:val="10"/>
              </w:numPr>
              <w:tabs>
                <w:tab w:val="left" w:pos="851"/>
                <w:tab w:val="left" w:pos="1134"/>
              </w:tabs>
              <w:autoSpaceDE w:val="0"/>
              <w:autoSpaceDN w:val="0"/>
              <w:adjustRightInd w:val="0"/>
              <w:ind w:left="0" w:firstLine="652"/>
              <w:jc w:val="both"/>
              <w:rPr>
                <w:rFonts w:ascii="Trebuchet MS" w:hAnsi="Trebuchet MS" w:cs="Trebuchet MS"/>
                <w:color w:val="000000"/>
                <w:lang w:val="en-US"/>
              </w:rPr>
            </w:pPr>
            <w:r w:rsidRPr="003757A1">
              <w:rPr>
                <w:rFonts w:ascii="Trebuchet MS" w:hAnsi="Trebuchet MS" w:cs="Trebuchet MS"/>
                <w:b/>
                <w:bCs/>
                <w:color w:val="000000"/>
                <w:lang w:val="en-US"/>
              </w:rPr>
              <w:t>P2-</w:t>
            </w:r>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Creșterea</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viabilității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exploatațiilor</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a </w:t>
            </w:r>
            <w:proofErr w:type="spellStart"/>
            <w:r w:rsidRPr="003757A1">
              <w:rPr>
                <w:rFonts w:ascii="Trebuchet MS" w:hAnsi="Trebuchet MS" w:cs="Trebuchet MS"/>
                <w:bCs/>
                <w:color w:val="000000"/>
                <w:lang w:val="en-US"/>
              </w:rPr>
              <w:t>competitivității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tuturor</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tipurilor</w:t>
            </w:r>
            <w:proofErr w:type="spellEnd"/>
            <w:r w:rsidRPr="003757A1">
              <w:rPr>
                <w:rFonts w:ascii="Trebuchet MS" w:hAnsi="Trebuchet MS" w:cs="Trebuchet MS"/>
                <w:bCs/>
                <w:color w:val="000000"/>
                <w:lang w:val="en-US"/>
              </w:rPr>
              <w:t xml:space="preserve"> de </w:t>
            </w:r>
            <w:proofErr w:type="spellStart"/>
            <w:r w:rsidRPr="003757A1">
              <w:rPr>
                <w:rFonts w:ascii="Trebuchet MS" w:hAnsi="Trebuchet MS" w:cs="Trebuchet MS"/>
                <w:bCs/>
                <w:color w:val="000000"/>
                <w:lang w:val="en-US"/>
              </w:rPr>
              <w:t>agricultură</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în</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toate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regiunile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promovarea</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tehnologiilor</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agricole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inovatoare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a </w:t>
            </w:r>
            <w:proofErr w:type="spellStart"/>
            <w:r w:rsidRPr="003757A1">
              <w:rPr>
                <w:rFonts w:ascii="Trebuchet MS" w:hAnsi="Trebuchet MS" w:cs="Trebuchet MS"/>
                <w:bCs/>
                <w:color w:val="000000"/>
                <w:lang w:val="en-US"/>
              </w:rPr>
              <w:t>gestionării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durabile</w:t>
            </w:r>
            <w:proofErr w:type="spellEnd"/>
            <w:r w:rsidRPr="003757A1">
              <w:rPr>
                <w:rFonts w:ascii="Trebuchet MS" w:hAnsi="Trebuchet MS" w:cs="Trebuchet MS"/>
                <w:bCs/>
                <w:color w:val="000000"/>
                <w:lang w:val="en-US"/>
              </w:rPr>
              <w:t xml:space="preserve"> a </w:t>
            </w:r>
            <w:proofErr w:type="spellStart"/>
            <w:r w:rsidRPr="003757A1">
              <w:rPr>
                <w:rFonts w:ascii="Trebuchet MS" w:hAnsi="Trebuchet MS" w:cs="Trebuchet MS"/>
                <w:bCs/>
                <w:color w:val="000000"/>
                <w:lang w:val="en-US"/>
              </w:rPr>
              <w:t>pădurilor</w:t>
            </w:r>
            <w:proofErr w:type="gramStart"/>
            <w:r w:rsidRPr="003757A1">
              <w:rPr>
                <w:rFonts w:ascii="Trebuchet MS" w:hAnsi="Trebuchet MS" w:cs="Trebuchet MS"/>
                <w:bCs/>
                <w:color w:val="000000"/>
                <w:lang w:val="en-US"/>
              </w:rPr>
              <w:t>,include</w:t>
            </w:r>
            <w:proofErr w:type="spellEnd"/>
            <w:proofErr w:type="gram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două</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măsuri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ce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însumează</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valoarea</w:t>
            </w:r>
            <w:proofErr w:type="spellEnd"/>
            <w:r w:rsidRPr="003757A1">
              <w:rPr>
                <w:rFonts w:ascii="Trebuchet MS" w:hAnsi="Trebuchet MS" w:cs="Trebuchet MS"/>
                <w:bCs/>
                <w:color w:val="000000"/>
                <w:lang w:val="en-US"/>
              </w:rPr>
              <w:t xml:space="preserve"> de </w:t>
            </w:r>
            <w:del w:id="9" w:author="Unknown">
              <w:r w:rsidRPr="003757A1" w:rsidDel="00291000">
                <w:rPr>
                  <w:rFonts w:ascii="Trebuchet MS" w:hAnsi="Trebuchet MS" w:cs="Trebuchet MS"/>
                  <w:bCs/>
                  <w:color w:val="000000"/>
                  <w:lang w:val="en-US"/>
                </w:rPr>
                <w:delText>843757,40</w:delText>
              </w:r>
            </w:del>
            <w:ins w:id="10" w:author="Windows User" w:date="2020-04-28T11:33:00Z">
              <w:r w:rsidRPr="003757A1">
                <w:rPr>
                  <w:rFonts w:ascii="Trebuchet MS" w:hAnsi="Trebuchet MS" w:cs="Trebuchet MS"/>
                  <w:bCs/>
                  <w:color w:val="000000"/>
                  <w:lang w:val="en-US"/>
                </w:rPr>
                <w:t xml:space="preserve"> 778.186,44</w:t>
              </w:r>
            </w:ins>
            <w:r w:rsidRPr="003757A1">
              <w:rPr>
                <w:rFonts w:ascii="Trebuchet MS" w:hAnsi="Trebuchet MS" w:cs="Trebuchet MS"/>
                <w:bCs/>
                <w:color w:val="000000"/>
                <w:lang w:val="en-US"/>
              </w:rPr>
              <w:t xml:space="preserve"> euro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reprezintă</w:t>
            </w:r>
            <w:proofErr w:type="spellEnd"/>
            <w:r w:rsidRPr="003757A1">
              <w:rPr>
                <w:rFonts w:ascii="Trebuchet MS" w:hAnsi="Trebuchet MS" w:cs="Trebuchet MS"/>
                <w:bCs/>
                <w:color w:val="000000"/>
                <w:lang w:val="en-US"/>
              </w:rPr>
              <w:t xml:space="preserve">  </w:t>
            </w:r>
            <w:del w:id="11" w:author="Unknown">
              <w:r w:rsidRPr="003757A1" w:rsidDel="00291000">
                <w:rPr>
                  <w:rFonts w:ascii="Trebuchet MS" w:hAnsi="Trebuchet MS" w:cs="Trebuchet MS"/>
                  <w:bCs/>
                  <w:color w:val="000000"/>
                  <w:lang w:val="en-US"/>
                </w:rPr>
                <w:delText>41,45%</w:delText>
              </w:r>
            </w:del>
            <w:ins w:id="12" w:author="Windows User" w:date="2020-04-28T11:33:00Z">
              <w:r w:rsidRPr="003757A1">
                <w:rPr>
                  <w:rFonts w:ascii="Trebuchet MS" w:hAnsi="Trebuchet MS" w:cs="Trebuchet MS"/>
                  <w:bCs/>
                  <w:color w:val="000000"/>
                  <w:lang w:val="en-US"/>
                </w:rPr>
                <w:t xml:space="preserve"> 38,</w:t>
              </w:r>
            </w:ins>
            <w:ins w:id="13" w:author="Windows User" w:date="2020-04-28T11:34:00Z">
              <w:r w:rsidRPr="003757A1">
                <w:rPr>
                  <w:rFonts w:ascii="Trebuchet MS" w:hAnsi="Trebuchet MS" w:cs="Trebuchet MS"/>
                  <w:bCs/>
                  <w:color w:val="000000"/>
                  <w:lang w:val="en-US"/>
                </w:rPr>
                <w:t>23%</w:t>
              </w:r>
            </w:ins>
            <w:r w:rsidRPr="003757A1">
              <w:rPr>
                <w:rFonts w:ascii="Trebuchet MS" w:hAnsi="Trebuchet MS" w:cs="Trebuchet MS"/>
                <w:bCs/>
                <w:color w:val="000000"/>
                <w:lang w:val="en-US"/>
              </w:rPr>
              <w:t xml:space="preserve"> din </w:t>
            </w:r>
            <w:proofErr w:type="spellStart"/>
            <w:r w:rsidRPr="003757A1">
              <w:rPr>
                <w:rFonts w:ascii="Trebuchet MS" w:hAnsi="Trebuchet MS" w:cs="Trebuchet MS"/>
                <w:bCs/>
                <w:color w:val="000000"/>
                <w:lang w:val="en-US"/>
              </w:rPr>
              <w:t>bugetul</w:t>
            </w:r>
            <w:proofErr w:type="spellEnd"/>
            <w:r w:rsidRPr="003757A1">
              <w:rPr>
                <w:rFonts w:ascii="Trebuchet MS" w:hAnsi="Trebuchet MS" w:cs="Trebuchet MS"/>
                <w:bCs/>
                <w:color w:val="000000"/>
                <w:lang w:val="en-US"/>
              </w:rPr>
              <w:t xml:space="preserve"> total. </w:t>
            </w:r>
            <w:proofErr w:type="spellStart"/>
            <w:r w:rsidRPr="003757A1">
              <w:rPr>
                <w:rFonts w:ascii="Trebuchet MS" w:hAnsi="Trebuchet MS" w:cs="Trebuchet MS"/>
                <w:bCs/>
                <w:color w:val="000000"/>
                <w:lang w:val="en-US"/>
              </w:rPr>
              <w:t>Pentru</w:t>
            </w:r>
            <w:proofErr w:type="spellEnd"/>
            <w:r w:rsidRPr="003757A1">
              <w:rPr>
                <w:rFonts w:ascii="Trebuchet MS" w:hAnsi="Trebuchet MS" w:cs="Trebuchet MS"/>
                <w:bCs/>
                <w:color w:val="000000"/>
                <w:lang w:val="en-US"/>
              </w:rPr>
              <w:t xml:space="preserve"> M1/2A s-a </w:t>
            </w:r>
            <w:proofErr w:type="spellStart"/>
            <w:r w:rsidRPr="003757A1">
              <w:rPr>
                <w:rFonts w:ascii="Trebuchet MS" w:hAnsi="Trebuchet MS" w:cs="Trebuchet MS"/>
                <w:bCs/>
                <w:color w:val="000000"/>
                <w:lang w:val="en-US"/>
              </w:rPr>
              <w:t>alocat</w:t>
            </w:r>
            <w:proofErr w:type="spellEnd"/>
            <w:r w:rsidRPr="003757A1">
              <w:rPr>
                <w:rFonts w:ascii="Trebuchet MS" w:hAnsi="Trebuchet MS" w:cs="Trebuchet MS"/>
                <w:bCs/>
                <w:color w:val="000000"/>
                <w:lang w:val="en-US"/>
              </w:rPr>
              <w:t xml:space="preserve"> un fond de  </w:t>
            </w:r>
            <w:del w:id="14" w:author="Unknown">
              <w:r w:rsidRPr="003757A1" w:rsidDel="00291000">
                <w:rPr>
                  <w:rFonts w:ascii="Trebuchet MS" w:hAnsi="Trebuchet MS" w:cs="Trebuchet MS"/>
                  <w:bCs/>
                  <w:color w:val="000000"/>
                  <w:lang w:val="en-US"/>
                </w:rPr>
                <w:delText>763.757,40</w:delText>
              </w:r>
            </w:del>
            <w:ins w:id="15" w:author="Windows User" w:date="2020-04-28T11:34:00Z">
              <w:r w:rsidRPr="003757A1">
                <w:rPr>
                  <w:rFonts w:ascii="Trebuchet MS" w:hAnsi="Trebuchet MS" w:cs="Trebuchet MS"/>
                  <w:bCs/>
                  <w:color w:val="000000"/>
                  <w:lang w:val="en-US"/>
                </w:rPr>
                <w:t xml:space="preserve"> 698.186,44</w:t>
              </w:r>
            </w:ins>
            <w:r w:rsidRPr="003757A1">
              <w:rPr>
                <w:rFonts w:ascii="Trebuchet MS" w:hAnsi="Trebuchet MS" w:cs="Trebuchet MS"/>
                <w:bCs/>
                <w:color w:val="000000"/>
                <w:lang w:val="en-US"/>
              </w:rPr>
              <w:t xml:space="preserve"> euro, </w:t>
            </w:r>
            <w:proofErr w:type="spellStart"/>
            <w:r w:rsidRPr="003757A1">
              <w:rPr>
                <w:rFonts w:ascii="Trebuchet MS" w:hAnsi="Trebuchet MS" w:cs="Trebuchet MS"/>
                <w:bCs/>
                <w:color w:val="000000"/>
                <w:lang w:val="en-US"/>
              </w:rPr>
              <w:t>iar</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pentru</w:t>
            </w:r>
            <w:proofErr w:type="spellEnd"/>
            <w:r w:rsidRPr="003757A1">
              <w:rPr>
                <w:rFonts w:ascii="Trebuchet MS" w:hAnsi="Trebuchet MS" w:cs="Trebuchet MS"/>
                <w:bCs/>
                <w:color w:val="000000"/>
                <w:lang w:val="en-US"/>
              </w:rPr>
              <w:t xml:space="preserve"> M2/2B s-a </w:t>
            </w:r>
            <w:proofErr w:type="spellStart"/>
            <w:r w:rsidRPr="003757A1">
              <w:rPr>
                <w:rFonts w:ascii="Trebuchet MS" w:hAnsi="Trebuchet MS" w:cs="Trebuchet MS"/>
                <w:bCs/>
                <w:color w:val="000000"/>
                <w:lang w:val="en-US"/>
              </w:rPr>
              <w:t>alocat</w:t>
            </w:r>
            <w:proofErr w:type="spellEnd"/>
            <w:r w:rsidRPr="003757A1">
              <w:rPr>
                <w:rFonts w:ascii="Trebuchet MS" w:hAnsi="Trebuchet MS" w:cs="Trebuchet MS"/>
                <w:bCs/>
                <w:color w:val="000000"/>
                <w:lang w:val="en-US"/>
              </w:rPr>
              <w:t xml:space="preserve"> un fond de  80.000 euro</w:t>
            </w:r>
          </w:p>
          <w:p w:rsidR="003757A1" w:rsidRPr="003757A1" w:rsidRDefault="003757A1" w:rsidP="003757A1">
            <w:pPr>
              <w:numPr>
                <w:ilvl w:val="0"/>
                <w:numId w:val="10"/>
              </w:numPr>
              <w:tabs>
                <w:tab w:val="left" w:pos="851"/>
                <w:tab w:val="left" w:pos="1134"/>
              </w:tabs>
              <w:autoSpaceDE w:val="0"/>
              <w:autoSpaceDN w:val="0"/>
              <w:adjustRightInd w:val="0"/>
              <w:ind w:left="0" w:firstLine="652"/>
              <w:jc w:val="both"/>
              <w:rPr>
                <w:rFonts w:ascii="Trebuchet MS" w:hAnsi="Trebuchet MS" w:cs="Trebuchet MS"/>
                <w:color w:val="000000"/>
                <w:lang w:val="en-US"/>
              </w:rPr>
            </w:pPr>
            <w:r w:rsidRPr="003757A1">
              <w:rPr>
                <w:rFonts w:ascii="Trebuchet MS" w:hAnsi="Trebuchet MS" w:cs="Trebuchet MS"/>
                <w:b/>
                <w:bCs/>
                <w:color w:val="000000"/>
                <w:lang w:val="en-US"/>
              </w:rPr>
              <w:t>P6-</w:t>
            </w:r>
            <w:r w:rsidRPr="003757A1">
              <w:rPr>
                <w:rFonts w:ascii="Trebuchet MS" w:hAnsi="Trebuchet MS" w:cs="Trebuchet MS"/>
                <w:bCs/>
                <w:color w:val="000000"/>
                <w:lang w:val="en-US"/>
              </w:rPr>
              <w:t xml:space="preserve">Promovarea </w:t>
            </w:r>
            <w:proofErr w:type="spellStart"/>
            <w:r w:rsidRPr="003757A1">
              <w:rPr>
                <w:rFonts w:ascii="Trebuchet MS" w:hAnsi="Trebuchet MS" w:cs="Trebuchet MS"/>
                <w:bCs/>
                <w:color w:val="000000"/>
                <w:lang w:val="en-US"/>
              </w:rPr>
              <w:t>incluziunii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sociale</w:t>
            </w:r>
            <w:proofErr w:type="spellEnd"/>
            <w:r w:rsidRPr="003757A1">
              <w:rPr>
                <w:rFonts w:ascii="Trebuchet MS" w:hAnsi="Trebuchet MS" w:cs="Trebuchet MS"/>
                <w:bCs/>
                <w:color w:val="000000"/>
                <w:lang w:val="en-US"/>
              </w:rPr>
              <w:t xml:space="preserve">, a </w:t>
            </w:r>
            <w:proofErr w:type="spellStart"/>
            <w:r w:rsidRPr="003757A1">
              <w:rPr>
                <w:rFonts w:ascii="Trebuchet MS" w:hAnsi="Trebuchet MS" w:cs="Trebuchet MS"/>
                <w:bCs/>
                <w:color w:val="000000"/>
                <w:lang w:val="en-US"/>
              </w:rPr>
              <w:t>reducerii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sărăciei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a </w:t>
            </w:r>
            <w:proofErr w:type="spellStart"/>
            <w:r w:rsidRPr="003757A1">
              <w:rPr>
                <w:rFonts w:ascii="Trebuchet MS" w:hAnsi="Trebuchet MS" w:cs="Trebuchet MS"/>
                <w:bCs/>
                <w:color w:val="000000"/>
                <w:lang w:val="en-US"/>
              </w:rPr>
              <w:t>dezvoltării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economice</w:t>
            </w:r>
            <w:proofErr w:type="spellEnd"/>
            <w:r w:rsidRPr="003757A1">
              <w:rPr>
                <w:rFonts w:ascii="Trebuchet MS" w:hAnsi="Trebuchet MS" w:cs="Trebuchet MS"/>
                <w:bCs/>
                <w:color w:val="000000"/>
                <w:lang w:val="en-US"/>
              </w:rPr>
              <w:t xml:space="preserve"> include </w:t>
            </w:r>
            <w:proofErr w:type="spellStart"/>
            <w:r w:rsidRPr="003757A1">
              <w:rPr>
                <w:rFonts w:ascii="Trebuchet MS" w:hAnsi="Trebuchet MS" w:cs="Trebuchet MS"/>
                <w:bCs/>
                <w:color w:val="000000"/>
                <w:lang w:val="en-US"/>
              </w:rPr>
              <w:t>două</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măsuri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încadrate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în</w:t>
            </w:r>
            <w:proofErr w:type="spellEnd"/>
            <w:r w:rsidRPr="003757A1">
              <w:rPr>
                <w:rFonts w:ascii="Trebuchet MS" w:hAnsi="Trebuchet MS" w:cs="Trebuchet MS"/>
                <w:bCs/>
                <w:color w:val="000000"/>
                <w:lang w:val="en-US"/>
              </w:rPr>
              <w:t xml:space="preserve"> DI 6A, </w:t>
            </w:r>
            <w:proofErr w:type="spellStart"/>
            <w:r w:rsidRPr="003757A1">
              <w:rPr>
                <w:rFonts w:ascii="Trebuchet MS" w:hAnsi="Trebuchet MS" w:cs="Trebuchet MS"/>
                <w:bCs/>
                <w:color w:val="000000"/>
                <w:lang w:val="en-US"/>
              </w:rPr>
              <w:t>respectiv</w:t>
            </w:r>
            <w:proofErr w:type="spellEnd"/>
            <w:r w:rsidRPr="003757A1">
              <w:rPr>
                <w:rFonts w:ascii="Trebuchet MS" w:hAnsi="Trebuchet MS" w:cs="Trebuchet MS"/>
                <w:bCs/>
                <w:color w:val="000000"/>
                <w:lang w:val="en-US"/>
              </w:rPr>
              <w:t xml:space="preserve"> M3/6A cu </w:t>
            </w:r>
            <w:proofErr w:type="spellStart"/>
            <w:r w:rsidRPr="003757A1">
              <w:rPr>
                <w:rFonts w:ascii="Trebuchet MS" w:hAnsi="Trebuchet MS" w:cs="Trebuchet MS"/>
                <w:bCs/>
                <w:color w:val="000000"/>
                <w:lang w:val="en-US"/>
              </w:rPr>
              <w:t>valoare</w:t>
            </w:r>
            <w:proofErr w:type="spellEnd"/>
            <w:r w:rsidRPr="003757A1">
              <w:rPr>
                <w:rFonts w:ascii="Trebuchet MS" w:hAnsi="Trebuchet MS" w:cs="Trebuchet MS"/>
                <w:bCs/>
                <w:color w:val="000000"/>
                <w:lang w:val="en-US"/>
              </w:rPr>
              <w:t xml:space="preserve"> de  280.000 euro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M4/6A cu </w:t>
            </w:r>
            <w:proofErr w:type="spellStart"/>
            <w:r w:rsidRPr="003757A1">
              <w:rPr>
                <w:rFonts w:ascii="Trebuchet MS" w:hAnsi="Trebuchet MS" w:cs="Trebuchet MS"/>
                <w:bCs/>
                <w:color w:val="000000"/>
                <w:lang w:val="en-US"/>
              </w:rPr>
              <w:t>valoare</w:t>
            </w:r>
            <w:proofErr w:type="spellEnd"/>
            <w:r w:rsidRPr="003757A1">
              <w:rPr>
                <w:rFonts w:ascii="Trebuchet MS" w:hAnsi="Trebuchet MS" w:cs="Trebuchet MS"/>
                <w:bCs/>
                <w:color w:val="000000"/>
                <w:lang w:val="en-US"/>
              </w:rPr>
              <w:t xml:space="preserve"> de  </w:t>
            </w:r>
            <w:del w:id="16" w:author="Unknown">
              <w:r w:rsidRPr="003757A1" w:rsidDel="00291000">
                <w:rPr>
                  <w:rFonts w:ascii="Trebuchet MS" w:hAnsi="Trebuchet MS" w:cs="Trebuchet MS"/>
                  <w:bCs/>
                  <w:color w:val="000000"/>
                  <w:lang w:val="en-US"/>
                </w:rPr>
                <w:delText>109.733</w:delText>
              </w:r>
            </w:del>
            <w:ins w:id="17" w:author="Windows User" w:date="2020-04-28T11:35:00Z">
              <w:r w:rsidRPr="003757A1">
                <w:rPr>
                  <w:rFonts w:ascii="Trebuchet MS" w:hAnsi="Trebuchet MS" w:cs="Trebuchet MS"/>
                  <w:bCs/>
                  <w:color w:val="000000"/>
                  <w:lang w:val="en-US"/>
                </w:rPr>
                <w:t xml:space="preserve"> 214.005,02</w:t>
              </w:r>
            </w:ins>
            <w:r w:rsidRPr="003757A1">
              <w:rPr>
                <w:rFonts w:ascii="Trebuchet MS" w:hAnsi="Trebuchet MS" w:cs="Trebuchet MS"/>
                <w:bCs/>
                <w:color w:val="000000"/>
                <w:lang w:val="en-US"/>
              </w:rPr>
              <w:t xml:space="preserve"> euro </w:t>
            </w:r>
            <w:proofErr w:type="spellStart"/>
            <w:r w:rsidRPr="003757A1">
              <w:rPr>
                <w:rFonts w:ascii="Trebuchet MS" w:hAnsi="Trebuchet MS" w:cs="Trebuchet MS"/>
                <w:bCs/>
                <w:color w:val="000000"/>
                <w:lang w:val="en-US"/>
              </w:rPr>
              <w:t>precum</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alte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două</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măsuri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încadrate</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în</w:t>
            </w:r>
            <w:proofErr w:type="spellEnd"/>
            <w:r w:rsidRPr="003757A1">
              <w:rPr>
                <w:rFonts w:ascii="Trebuchet MS" w:hAnsi="Trebuchet MS" w:cs="Trebuchet MS"/>
                <w:bCs/>
                <w:color w:val="000000"/>
                <w:lang w:val="en-US"/>
              </w:rPr>
              <w:t xml:space="preserve"> DI 6B, </w:t>
            </w:r>
            <w:proofErr w:type="spellStart"/>
            <w:r w:rsidRPr="003757A1">
              <w:rPr>
                <w:rFonts w:ascii="Trebuchet MS" w:hAnsi="Trebuchet MS" w:cs="Trebuchet MS"/>
                <w:bCs/>
                <w:color w:val="000000"/>
                <w:lang w:val="en-US"/>
              </w:rPr>
              <w:t>respectiv</w:t>
            </w:r>
            <w:proofErr w:type="spellEnd"/>
            <w:r w:rsidRPr="003757A1">
              <w:rPr>
                <w:rFonts w:ascii="Trebuchet MS" w:hAnsi="Trebuchet MS" w:cs="Trebuchet MS"/>
                <w:bCs/>
                <w:color w:val="000000"/>
                <w:lang w:val="en-US"/>
              </w:rPr>
              <w:t xml:space="preserve"> M5/6B cu </w:t>
            </w:r>
            <w:proofErr w:type="spellStart"/>
            <w:r w:rsidRPr="003757A1">
              <w:rPr>
                <w:rFonts w:ascii="Trebuchet MS" w:hAnsi="Trebuchet MS" w:cs="Trebuchet MS"/>
                <w:bCs/>
                <w:color w:val="000000"/>
                <w:lang w:val="en-US"/>
              </w:rPr>
              <w:t>valoare</w:t>
            </w:r>
            <w:proofErr w:type="spellEnd"/>
            <w:r w:rsidRPr="003757A1">
              <w:rPr>
                <w:rFonts w:ascii="Trebuchet MS" w:hAnsi="Trebuchet MS" w:cs="Trebuchet MS"/>
                <w:bCs/>
                <w:color w:val="000000"/>
                <w:lang w:val="en-US"/>
              </w:rPr>
              <w:t xml:space="preserve"> de  </w:t>
            </w:r>
            <w:del w:id="18" w:author="Unknown">
              <w:r w:rsidRPr="003757A1" w:rsidDel="00291000">
                <w:rPr>
                  <w:rFonts w:ascii="Trebuchet MS" w:hAnsi="Trebuchet MS" w:cs="Trebuchet MS"/>
                  <w:bCs/>
                  <w:color w:val="000000"/>
                  <w:lang w:val="en-US"/>
                </w:rPr>
                <w:delText>169.833,06</w:delText>
              </w:r>
            </w:del>
            <w:ins w:id="19" w:author="Windows User" w:date="2020-04-28T11:35:00Z">
              <w:r w:rsidRPr="003757A1">
                <w:rPr>
                  <w:rFonts w:ascii="Trebuchet MS" w:hAnsi="Trebuchet MS" w:cs="Trebuchet MS"/>
                  <w:bCs/>
                  <w:color w:val="000000"/>
                  <w:lang w:val="en-US"/>
                </w:rPr>
                <w:t xml:space="preserve"> 137.213</w:t>
              </w:r>
            </w:ins>
            <w:r w:rsidRPr="003757A1">
              <w:rPr>
                <w:rFonts w:ascii="Trebuchet MS" w:hAnsi="Trebuchet MS" w:cs="Trebuchet MS"/>
                <w:bCs/>
                <w:color w:val="000000"/>
                <w:lang w:val="en-US"/>
              </w:rPr>
              <w:t xml:space="preserve"> euro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M6/6B cu </w:t>
            </w:r>
            <w:proofErr w:type="spellStart"/>
            <w:r w:rsidRPr="003757A1">
              <w:rPr>
                <w:rFonts w:ascii="Trebuchet MS" w:hAnsi="Trebuchet MS" w:cs="Trebuchet MS"/>
                <w:bCs/>
                <w:color w:val="000000"/>
                <w:lang w:val="en-US"/>
              </w:rPr>
              <w:t>valoare</w:t>
            </w:r>
            <w:proofErr w:type="spellEnd"/>
            <w:r w:rsidRPr="003757A1">
              <w:rPr>
                <w:rFonts w:ascii="Trebuchet MS" w:hAnsi="Trebuchet MS" w:cs="Trebuchet MS"/>
                <w:bCs/>
                <w:color w:val="000000"/>
                <w:lang w:val="en-US"/>
              </w:rPr>
              <w:t xml:space="preserve"> de </w:t>
            </w:r>
            <w:del w:id="20" w:author="Unknown">
              <w:r w:rsidRPr="003757A1" w:rsidDel="00291000">
                <w:rPr>
                  <w:rFonts w:ascii="Trebuchet MS" w:hAnsi="Trebuchet MS" w:cs="Trebuchet MS"/>
                  <w:bCs/>
                  <w:color w:val="000000"/>
                  <w:lang w:val="en-US"/>
                </w:rPr>
                <w:delText>120.000</w:delText>
              </w:r>
            </w:del>
            <w:ins w:id="21" w:author="Windows User" w:date="2020-04-28T11:35:00Z">
              <w:r w:rsidRPr="003757A1">
                <w:rPr>
                  <w:rFonts w:ascii="Trebuchet MS" w:hAnsi="Trebuchet MS" w:cs="Trebuchet MS"/>
                  <w:bCs/>
                  <w:color w:val="000000"/>
                  <w:lang w:val="en-US"/>
                </w:rPr>
                <w:t xml:space="preserve"> 113.919</w:t>
              </w:r>
            </w:ins>
            <w:r w:rsidRPr="003757A1">
              <w:rPr>
                <w:rFonts w:ascii="Trebuchet MS" w:hAnsi="Trebuchet MS" w:cs="Trebuchet MS"/>
                <w:bCs/>
                <w:color w:val="000000"/>
                <w:lang w:val="en-US"/>
              </w:rPr>
              <w:t xml:space="preserve"> euro. </w:t>
            </w:r>
            <w:proofErr w:type="spellStart"/>
            <w:r w:rsidRPr="003757A1">
              <w:rPr>
                <w:rFonts w:ascii="Trebuchet MS" w:hAnsi="Trebuchet MS" w:cs="Trebuchet MS"/>
                <w:bCs/>
                <w:color w:val="000000"/>
                <w:lang w:val="en-US"/>
              </w:rPr>
              <w:t>Valoarea</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totală</w:t>
            </w:r>
            <w:proofErr w:type="spellEnd"/>
            <w:r w:rsidRPr="003757A1">
              <w:rPr>
                <w:rFonts w:ascii="Trebuchet MS" w:hAnsi="Trebuchet MS" w:cs="Trebuchet MS"/>
                <w:bCs/>
                <w:color w:val="000000"/>
                <w:lang w:val="en-US"/>
              </w:rPr>
              <w:t xml:space="preserve"> a </w:t>
            </w:r>
            <w:proofErr w:type="spellStart"/>
            <w:r w:rsidRPr="003757A1">
              <w:rPr>
                <w:rFonts w:ascii="Trebuchet MS" w:hAnsi="Trebuchet MS" w:cs="Trebuchet MS"/>
                <w:bCs/>
                <w:color w:val="000000"/>
                <w:lang w:val="en-US"/>
              </w:rPr>
              <w:t>fondului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alocat</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pentru</w:t>
            </w:r>
            <w:proofErr w:type="spellEnd"/>
            <w:r w:rsidRPr="003757A1">
              <w:rPr>
                <w:rFonts w:ascii="Trebuchet MS" w:hAnsi="Trebuchet MS" w:cs="Trebuchet MS"/>
                <w:bCs/>
                <w:color w:val="000000"/>
                <w:lang w:val="en-US"/>
              </w:rPr>
              <w:t xml:space="preserve"> P6 </w:t>
            </w:r>
            <w:proofErr w:type="spellStart"/>
            <w:r w:rsidRPr="003757A1">
              <w:rPr>
                <w:rFonts w:ascii="Trebuchet MS" w:hAnsi="Trebuchet MS" w:cs="Trebuchet MS"/>
                <w:bCs/>
                <w:color w:val="000000"/>
                <w:lang w:val="en-US"/>
              </w:rPr>
              <w:t>este</w:t>
            </w:r>
            <w:proofErr w:type="spellEnd"/>
            <w:r w:rsidRPr="003757A1">
              <w:rPr>
                <w:rFonts w:ascii="Trebuchet MS" w:hAnsi="Trebuchet MS" w:cs="Trebuchet MS"/>
                <w:bCs/>
                <w:color w:val="000000"/>
                <w:lang w:val="en-US"/>
              </w:rPr>
              <w:t xml:space="preserve"> de  </w:t>
            </w:r>
            <w:del w:id="22" w:author="Unknown">
              <w:r w:rsidRPr="003757A1" w:rsidDel="00291000">
                <w:rPr>
                  <w:rFonts w:ascii="Trebuchet MS" w:hAnsi="Trebuchet MS" w:cs="Trebuchet MS"/>
                  <w:bCs/>
                  <w:color w:val="000000"/>
                  <w:lang w:val="en-US"/>
                </w:rPr>
                <w:delText>679.566</w:delText>
              </w:r>
            </w:del>
            <w:ins w:id="23" w:author="Windows User" w:date="2020-04-28T11:35:00Z">
              <w:r w:rsidRPr="003757A1">
                <w:rPr>
                  <w:rFonts w:ascii="Trebuchet MS" w:hAnsi="Trebuchet MS" w:cs="Trebuchet MS"/>
                  <w:bCs/>
                  <w:color w:val="000000"/>
                  <w:lang w:val="en-US"/>
                </w:rPr>
                <w:t xml:space="preserve"> 745137</w:t>
              </w:r>
              <w:proofErr w:type="gramStart"/>
              <w:r w:rsidRPr="003757A1">
                <w:rPr>
                  <w:rFonts w:ascii="Trebuchet MS" w:hAnsi="Trebuchet MS" w:cs="Trebuchet MS"/>
                  <w:bCs/>
                  <w:color w:val="000000"/>
                  <w:lang w:val="en-US"/>
                </w:rPr>
                <w:t>,02</w:t>
              </w:r>
            </w:ins>
            <w:proofErr w:type="gramEnd"/>
            <w:r w:rsidRPr="003757A1">
              <w:rPr>
                <w:rFonts w:ascii="Trebuchet MS" w:hAnsi="Trebuchet MS" w:cs="Trebuchet MS"/>
                <w:bCs/>
                <w:color w:val="000000"/>
                <w:lang w:val="en-US"/>
              </w:rPr>
              <w:t xml:space="preserve"> euro </w:t>
            </w:r>
            <w:proofErr w:type="spellStart"/>
            <w:r w:rsidRPr="003757A1">
              <w:rPr>
                <w:rFonts w:ascii="Trebuchet MS" w:hAnsi="Trebuchet MS" w:cs="Trebuchet MS"/>
                <w:bCs/>
                <w:color w:val="000000"/>
                <w:lang w:val="en-US"/>
              </w:rPr>
              <w:t>și</w:t>
            </w:r>
            <w:proofErr w:type="spellEnd"/>
            <w:r w:rsidRPr="003757A1">
              <w:rPr>
                <w:rFonts w:ascii="Trebuchet MS" w:hAnsi="Trebuchet MS" w:cs="Trebuchet MS"/>
                <w:bCs/>
                <w:color w:val="000000"/>
                <w:lang w:val="en-US"/>
              </w:rPr>
              <w:t xml:space="preserve"> </w:t>
            </w:r>
            <w:proofErr w:type="spellStart"/>
            <w:r w:rsidRPr="003757A1">
              <w:rPr>
                <w:rFonts w:ascii="Trebuchet MS" w:hAnsi="Trebuchet MS" w:cs="Trebuchet MS"/>
                <w:bCs/>
                <w:color w:val="000000"/>
                <w:lang w:val="en-US"/>
              </w:rPr>
              <w:t>reprezintă</w:t>
            </w:r>
            <w:proofErr w:type="spellEnd"/>
            <w:r w:rsidRPr="003757A1">
              <w:rPr>
                <w:rFonts w:ascii="Trebuchet MS" w:hAnsi="Trebuchet MS" w:cs="Trebuchet MS"/>
                <w:bCs/>
                <w:color w:val="000000"/>
                <w:lang w:val="en-US"/>
              </w:rPr>
              <w:t xml:space="preserve">  </w:t>
            </w:r>
            <w:del w:id="24" w:author="Unknown">
              <w:r w:rsidRPr="003757A1" w:rsidDel="00291000">
                <w:rPr>
                  <w:rFonts w:ascii="Trebuchet MS" w:hAnsi="Trebuchet MS" w:cs="Trebuchet MS"/>
                  <w:bCs/>
                  <w:color w:val="000000"/>
                  <w:lang w:val="en-US"/>
                </w:rPr>
                <w:delText>33,39%</w:delText>
              </w:r>
            </w:del>
            <w:ins w:id="25" w:author="Windows User" w:date="2020-04-28T11:35:00Z">
              <w:r w:rsidRPr="003757A1">
                <w:rPr>
                  <w:rFonts w:ascii="Trebuchet MS" w:hAnsi="Trebuchet MS" w:cs="Trebuchet MS"/>
                  <w:bCs/>
                  <w:color w:val="000000"/>
                  <w:lang w:val="en-US"/>
                </w:rPr>
                <w:t xml:space="preserve"> 36,61</w:t>
              </w:r>
            </w:ins>
            <w:r w:rsidRPr="003757A1">
              <w:rPr>
                <w:rFonts w:ascii="Trebuchet MS" w:hAnsi="Trebuchet MS" w:cs="Trebuchet MS"/>
                <w:bCs/>
                <w:color w:val="000000"/>
                <w:lang w:val="en-US"/>
              </w:rPr>
              <w:t xml:space="preserve"> din </w:t>
            </w:r>
            <w:proofErr w:type="spellStart"/>
            <w:r w:rsidRPr="003757A1">
              <w:rPr>
                <w:rFonts w:ascii="Trebuchet MS" w:hAnsi="Trebuchet MS" w:cs="Trebuchet MS"/>
                <w:bCs/>
                <w:color w:val="000000"/>
                <w:lang w:val="en-US"/>
              </w:rPr>
              <w:t>bugetul</w:t>
            </w:r>
            <w:proofErr w:type="spellEnd"/>
            <w:r w:rsidRPr="003757A1">
              <w:rPr>
                <w:rFonts w:ascii="Trebuchet MS" w:hAnsi="Trebuchet MS" w:cs="Trebuchet MS"/>
                <w:bCs/>
                <w:color w:val="000000"/>
                <w:lang w:val="en-US"/>
              </w:rPr>
              <w:t xml:space="preserve"> total. </w:t>
            </w:r>
          </w:p>
        </w:tc>
      </w:tr>
    </w:tbl>
    <w:p w:rsidR="003757A1" w:rsidRDefault="003757A1" w:rsidP="004B4C89">
      <w:pPr>
        <w:keepNext/>
        <w:spacing w:before="240" w:after="240" w:line="240" w:lineRule="auto"/>
        <w:jc w:val="both"/>
        <w:outlineLvl w:val="4"/>
        <w:rPr>
          <w:rFonts w:ascii="Trebuchet MS" w:eastAsia="Times New Roman" w:hAnsi="Trebuchet MS" w:cs="Times New Roman"/>
          <w:noProof/>
          <w:szCs w:val="24"/>
          <w:u w:val="single"/>
          <w:lang w:val="fr-BE"/>
        </w:rPr>
      </w:pPr>
    </w:p>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c) </w:t>
      </w:r>
      <w:r w:rsidR="00EC20BE" w:rsidRPr="004B4C89">
        <w:rPr>
          <w:rFonts w:ascii="Trebuchet MS" w:eastAsia="Times New Roman" w:hAnsi="Trebuchet MS" w:cs="Times New Roman"/>
          <w:noProof/>
          <w:szCs w:val="24"/>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4B4C89" w:rsidRPr="004B4C89" w:rsidTr="00616009">
        <w:tc>
          <w:tcPr>
            <w:tcW w:w="0" w:type="auto"/>
            <w:shd w:val="clear" w:color="auto" w:fill="auto"/>
          </w:tcPr>
          <w:p w:rsidR="003757A1" w:rsidRDefault="003757A1" w:rsidP="00616009">
            <w:pPr>
              <w:spacing w:after="0" w:line="240" w:lineRule="auto"/>
              <w:jc w:val="both"/>
              <w:rPr>
                <w:rFonts w:ascii="Trebuchet MS" w:eastAsia="Times New Roman" w:hAnsi="Trebuchet MS" w:cs="Times New Roman"/>
                <w:szCs w:val="24"/>
              </w:rPr>
            </w:pPr>
            <w:r w:rsidRPr="003757A1">
              <w:rPr>
                <w:rFonts w:ascii="Trebuchet MS" w:eastAsia="Times New Roman" w:hAnsi="Trebuchet MS" w:cs="Times New Roman"/>
                <w:szCs w:val="24"/>
              </w:rPr>
              <w:t>Această modificare va asigura o rată de absorbție mai mare a fondurilor disponibile, ajutând astfel la atingerea indicatorilor de rezultat pe care Asociația Grup de Acțiune Locală Constanta Sud îi are de atins.</w:t>
            </w:r>
          </w:p>
          <w:p w:rsidR="00EC20BE" w:rsidRPr="00BE5774" w:rsidRDefault="00EC20BE" w:rsidP="00616009">
            <w:pPr>
              <w:spacing w:after="0" w:line="240" w:lineRule="auto"/>
              <w:jc w:val="both"/>
              <w:rPr>
                <w:ins w:id="26" w:author="Windows User" w:date="2018-02-06T13:44:00Z"/>
                <w:rFonts w:ascii="Trebuchet MS" w:eastAsia="Times New Roman" w:hAnsi="Trebuchet MS" w:cs="Times New Roman"/>
                <w:szCs w:val="24"/>
              </w:rPr>
            </w:pPr>
            <w:r w:rsidRPr="00BE5774">
              <w:rPr>
                <w:rFonts w:ascii="Trebuchet MS" w:eastAsia="Times New Roman" w:hAnsi="Trebuchet MS" w:cs="Times New Roman"/>
                <w:szCs w:val="24"/>
              </w:rPr>
              <w:t>Efectul generat de ac</w:t>
            </w:r>
            <w:r w:rsidR="00BE5774" w:rsidRPr="00BE5774">
              <w:rPr>
                <w:rFonts w:ascii="Trebuchet MS" w:eastAsia="Times New Roman" w:hAnsi="Trebuchet MS" w:cs="Times New Roman"/>
                <w:szCs w:val="24"/>
              </w:rPr>
              <w:t>e</w:t>
            </w:r>
            <w:r w:rsidRPr="00BE5774">
              <w:rPr>
                <w:rFonts w:ascii="Trebuchet MS" w:eastAsia="Times New Roman" w:hAnsi="Trebuchet MS" w:cs="Times New Roman"/>
                <w:szCs w:val="24"/>
              </w:rPr>
              <w:t>ast</w:t>
            </w:r>
            <w:r w:rsidR="00BE5774" w:rsidRPr="00BE5774">
              <w:rPr>
                <w:rFonts w:ascii="Trebuchet MS" w:eastAsia="Times New Roman" w:hAnsi="Trebuchet MS" w:cs="Times New Roman"/>
                <w:szCs w:val="24"/>
              </w:rPr>
              <w:t xml:space="preserve">ă modificare </w:t>
            </w:r>
            <w:r w:rsidRPr="00BE5774">
              <w:rPr>
                <w:rFonts w:ascii="Trebuchet MS" w:eastAsia="Times New Roman" w:hAnsi="Trebuchet MS" w:cs="Times New Roman"/>
                <w:szCs w:val="24"/>
              </w:rPr>
              <w:t xml:space="preserve">este </w:t>
            </w:r>
            <w:r w:rsidR="00BE5774" w:rsidRPr="00BE5774">
              <w:rPr>
                <w:rFonts w:ascii="Trebuchet MS" w:eastAsia="Times New Roman" w:hAnsi="Trebuchet MS" w:cs="Times New Roman"/>
                <w:szCs w:val="24"/>
              </w:rPr>
              <w:t>reprezentat de</w:t>
            </w:r>
            <w:r w:rsidRPr="00BE5774">
              <w:rPr>
                <w:rFonts w:ascii="Trebuchet MS" w:eastAsia="Times New Roman" w:hAnsi="Trebuchet MS" w:cs="Times New Roman"/>
                <w:szCs w:val="24"/>
              </w:rPr>
              <w:t xml:space="preserve"> o mai bună gestionare a implementării și a indicatorilor de monitorizare aferenți Strategiei de Dezvoltare Locală, impactul fiind unul pozitiv prin plusul adus de această modificare și anume: o rentabilitate crescută în vederea atingerii tuturor indicatorilor de monitorizare și o implementare eficientă a SDL.</w:t>
            </w:r>
          </w:p>
          <w:p w:rsidR="00EC20BE" w:rsidRPr="004B4C89" w:rsidRDefault="00BE5774" w:rsidP="00BE5774">
            <w:pPr>
              <w:spacing w:after="0" w:line="240" w:lineRule="auto"/>
              <w:jc w:val="both"/>
              <w:rPr>
                <w:rFonts w:ascii="Trebuchet MS" w:eastAsia="Times New Roman" w:hAnsi="Trebuchet MS" w:cs="Times New Roman"/>
                <w:color w:val="FF0000"/>
                <w:szCs w:val="24"/>
              </w:rPr>
            </w:pPr>
            <w:r w:rsidRPr="00BE5774">
              <w:rPr>
                <w:rFonts w:ascii="Trebuchet MS" w:eastAsia="Times New Roman" w:hAnsi="Trebuchet MS" w:cs="Times New Roman"/>
                <w:szCs w:val="24"/>
              </w:rPr>
              <w:t>Prin această modificare</w:t>
            </w:r>
            <w:r w:rsidR="00EC20BE" w:rsidRPr="00BE5774">
              <w:rPr>
                <w:rFonts w:ascii="Trebuchet MS" w:eastAsia="Times New Roman" w:hAnsi="Trebuchet MS" w:cs="Times New Roman"/>
                <w:szCs w:val="24"/>
              </w:rPr>
              <w:t xml:space="preserve">, </w:t>
            </w:r>
            <w:r w:rsidRPr="00BE5774">
              <w:rPr>
                <w:rFonts w:ascii="Trebuchet MS" w:eastAsia="Times New Roman" w:hAnsi="Trebuchet MS" w:cs="Times New Roman"/>
                <w:szCs w:val="24"/>
              </w:rPr>
              <w:t>beneficiarii privați</w:t>
            </w:r>
            <w:r w:rsidR="00EC20BE" w:rsidRPr="00BE5774">
              <w:rPr>
                <w:rFonts w:ascii="Trebuchet MS" w:eastAsia="Times New Roman" w:hAnsi="Trebuchet MS" w:cs="Times New Roman"/>
                <w:szCs w:val="24"/>
              </w:rPr>
              <w:t xml:space="preserve"> vor avea posibilitatea s</w:t>
            </w:r>
            <w:r w:rsidRPr="00BE5774">
              <w:rPr>
                <w:rFonts w:ascii="Trebuchet MS" w:eastAsia="Times New Roman" w:hAnsi="Trebuchet MS" w:cs="Times New Roman"/>
                <w:szCs w:val="24"/>
              </w:rPr>
              <w:t>ă</w:t>
            </w:r>
            <w:r w:rsidR="00EC20BE" w:rsidRPr="00BE5774">
              <w:rPr>
                <w:rFonts w:ascii="Trebuchet MS" w:eastAsia="Times New Roman" w:hAnsi="Trebuchet MS" w:cs="Times New Roman"/>
                <w:szCs w:val="24"/>
              </w:rPr>
              <w:t xml:space="preserve"> acceseze fonduri pentru nevoile reale din teritoriu.</w:t>
            </w: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en-US"/>
        </w:rPr>
      </w:pPr>
      <w:r w:rsidRPr="004B4C89">
        <w:rPr>
          <w:rFonts w:ascii="Trebuchet MS" w:eastAsia="Times New Roman" w:hAnsi="Trebuchet MS" w:cs="Times New Roman"/>
          <w:noProof/>
          <w:szCs w:val="24"/>
          <w:u w:val="single"/>
          <w:lang w:val="en-US"/>
        </w:rPr>
        <w:t xml:space="preserve">d) </w:t>
      </w:r>
      <w:r w:rsidR="00EC20BE" w:rsidRPr="004B4C89">
        <w:rPr>
          <w:rFonts w:ascii="Trebuchet MS" w:eastAsia="Times New Roman" w:hAnsi="Trebuchet MS" w:cs="Times New Roman"/>
          <w:noProof/>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4B4C89" w:rsidRPr="004B4C89" w:rsidTr="00616009">
        <w:trPr>
          <w:trHeight w:val="378"/>
        </w:trPr>
        <w:tc>
          <w:tcPr>
            <w:tcW w:w="0" w:type="auto"/>
            <w:shd w:val="clear" w:color="auto" w:fill="auto"/>
          </w:tcPr>
          <w:p w:rsidR="00EC20BE" w:rsidRPr="00BE5774" w:rsidRDefault="00EC20BE" w:rsidP="00616009">
            <w:pPr>
              <w:spacing w:after="0"/>
              <w:jc w:val="both"/>
              <w:rPr>
                <w:rFonts w:ascii="Trebuchet MS" w:eastAsia="Calibri" w:hAnsi="Trebuchet MS" w:cs="Times New Roman"/>
                <w:szCs w:val="24"/>
              </w:rPr>
            </w:pPr>
            <w:r w:rsidRPr="00BE5774">
              <w:rPr>
                <w:rFonts w:ascii="Trebuchet MS" w:eastAsia="Calibri" w:hAnsi="Trebuchet MS" w:cs="Times New Roman"/>
                <w:szCs w:val="24"/>
              </w:rPr>
              <w:t xml:space="preserve">Impactul asupra indicatorilor de monitorizare va fi unul benefic, aceasta modificare fiind venita în ajutorul implementării cu succes a SDL și a atingerii cu ușurință a indicatorilor de monitorizare </w:t>
            </w:r>
            <w:proofErr w:type="spellStart"/>
            <w:r w:rsidRPr="00BE5774">
              <w:rPr>
                <w:rFonts w:ascii="Trebuchet MS" w:eastAsia="Calibri" w:hAnsi="Trebuchet MS" w:cs="Times New Roman"/>
                <w:szCs w:val="24"/>
              </w:rPr>
              <w:t>propusi</w:t>
            </w:r>
            <w:proofErr w:type="spellEnd"/>
            <w:r w:rsidRPr="00BE5774">
              <w:rPr>
                <w:rFonts w:ascii="Trebuchet MS" w:eastAsia="Calibri" w:hAnsi="Trebuchet MS" w:cs="Times New Roman"/>
                <w:szCs w:val="24"/>
              </w:rPr>
              <w:t xml:space="preserve"> prin Strategia de Dezvoltare Locală.</w:t>
            </w:r>
          </w:p>
        </w:tc>
      </w:tr>
    </w:tbl>
    <w:p w:rsidR="000B6FFC" w:rsidRPr="004B4C89" w:rsidRDefault="002264F7" w:rsidP="0002592B">
      <w:pPr>
        <w:rPr>
          <w:color w:val="FF0000"/>
        </w:rPr>
      </w:pPr>
      <w:bookmarkStart w:id="27" w:name="_GoBack"/>
      <w:bookmarkEnd w:id="27"/>
    </w:p>
    <w:sectPr w:rsidR="000B6FFC" w:rsidRPr="004B4C8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4F7" w:rsidRDefault="002264F7" w:rsidP="00EC20BE">
      <w:pPr>
        <w:spacing w:after="0" w:line="240" w:lineRule="auto"/>
      </w:pPr>
      <w:r>
        <w:separator/>
      </w:r>
    </w:p>
  </w:endnote>
  <w:endnote w:type="continuationSeparator" w:id="0">
    <w:p w:rsidR="002264F7" w:rsidRDefault="002264F7" w:rsidP="00EC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761635"/>
      <w:docPartObj>
        <w:docPartGallery w:val="Page Numbers (Bottom of Page)"/>
        <w:docPartUnique/>
      </w:docPartObj>
    </w:sdtPr>
    <w:sdtEndPr>
      <w:rPr>
        <w:noProof/>
      </w:rPr>
    </w:sdtEndPr>
    <w:sdtContent>
      <w:p w:rsidR="00BE5774" w:rsidRDefault="00BE5774">
        <w:pPr>
          <w:pStyle w:val="Footer"/>
          <w:jc w:val="center"/>
        </w:pPr>
        <w:r>
          <w:fldChar w:fldCharType="begin"/>
        </w:r>
        <w:r>
          <w:instrText xml:space="preserve"> PAGE   \* MERGEFORMAT </w:instrText>
        </w:r>
        <w:r>
          <w:fldChar w:fldCharType="separate"/>
        </w:r>
        <w:r w:rsidR="00801AC7">
          <w:rPr>
            <w:noProof/>
          </w:rPr>
          <w:t>5</w:t>
        </w:r>
        <w:r>
          <w:rPr>
            <w:noProof/>
          </w:rPr>
          <w:fldChar w:fldCharType="end"/>
        </w:r>
      </w:p>
    </w:sdtContent>
  </w:sdt>
  <w:p w:rsidR="00BE5774" w:rsidRDefault="00BE57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4F7" w:rsidRDefault="002264F7" w:rsidP="00EC20BE">
      <w:pPr>
        <w:spacing w:after="0" w:line="240" w:lineRule="auto"/>
      </w:pPr>
      <w:r>
        <w:separator/>
      </w:r>
    </w:p>
  </w:footnote>
  <w:footnote w:type="continuationSeparator" w:id="0">
    <w:p w:rsidR="002264F7" w:rsidRDefault="002264F7" w:rsidP="00EC20BE">
      <w:pPr>
        <w:spacing w:after="0" w:line="240" w:lineRule="auto"/>
      </w:pPr>
      <w:r>
        <w:continuationSeparator/>
      </w:r>
    </w:p>
  </w:footnote>
  <w:footnote w:id="1">
    <w:p w:rsidR="00EC20BE" w:rsidRDefault="00EC20BE" w:rsidP="00EC20BE">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2">
    <w:p w:rsidR="00EC20BE" w:rsidRDefault="00EC20BE" w:rsidP="00EC20BE">
      <w:pPr>
        <w:pStyle w:val="FootnoteText"/>
      </w:pPr>
      <w:r>
        <w:rPr>
          <w:rStyle w:val="FootnoteReference"/>
        </w:rPr>
        <w:footnoteRef/>
      </w:r>
      <w:r>
        <w:t xml:space="preserve"> </w:t>
      </w:r>
      <w:r>
        <w:t>numărul modificării solicitate în anul curent.</w:t>
      </w:r>
    </w:p>
  </w:footnote>
  <w:footnote w:id="3">
    <w:p w:rsidR="00EC20BE" w:rsidRDefault="00EC20BE" w:rsidP="00EC20BE">
      <w:pPr>
        <w:pStyle w:val="FootnoteText"/>
      </w:pPr>
      <w:r>
        <w:rPr>
          <w:rStyle w:val="FootnoteReference"/>
        </w:rPr>
        <w:footnoteRef/>
      </w:r>
      <w:r>
        <w:t xml:space="preserve"> </w:t>
      </w:r>
      <w:r>
        <w:t xml:space="preserve">fiecare modificare va fi completată conform punctelor </w:t>
      </w:r>
      <w:proofErr w:type="spellStart"/>
      <w:r>
        <w:t>a,b,c,d</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A7C95"/>
    <w:multiLevelType w:val="hybridMultilevel"/>
    <w:tmpl w:val="5908E86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0CD50C85"/>
    <w:multiLevelType w:val="hybridMultilevel"/>
    <w:tmpl w:val="3092BE32"/>
    <w:lvl w:ilvl="0" w:tplc="A080D490">
      <w:start w:val="1"/>
      <w:numFmt w:val="decimal"/>
      <w:lvlText w:val="%1."/>
      <w:lvlJc w:val="left"/>
      <w:pPr>
        <w:ind w:left="720" w:hanging="360"/>
      </w:pPr>
      <w:rPr>
        <w:rFonts w:hint="default"/>
        <w:b/>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549F4"/>
    <w:multiLevelType w:val="hybridMultilevel"/>
    <w:tmpl w:val="DA0ECD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B3C0F"/>
    <w:multiLevelType w:val="hybridMultilevel"/>
    <w:tmpl w:val="8A7082EE"/>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41983770"/>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6D5283E"/>
    <w:multiLevelType w:val="hybridMultilevel"/>
    <w:tmpl w:val="8E1A1DDC"/>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7B94B5E"/>
    <w:multiLevelType w:val="hybridMultilevel"/>
    <w:tmpl w:val="2AE602AA"/>
    <w:lvl w:ilvl="0" w:tplc="8DBCCAAE">
      <w:numFmt w:val="bullet"/>
      <w:lvlText w:val="-"/>
      <w:lvlJc w:val="left"/>
      <w:pPr>
        <w:ind w:left="720" w:hanging="360"/>
      </w:pPr>
      <w:rPr>
        <w:rFonts w:ascii="Arial" w:eastAsia="Times New Roman" w:hAnsi="Arial"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CB42EFB"/>
    <w:multiLevelType w:val="hybridMultilevel"/>
    <w:tmpl w:val="81CAA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157374"/>
    <w:multiLevelType w:val="hybridMultilevel"/>
    <w:tmpl w:val="E03AB6E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0583EEB"/>
    <w:multiLevelType w:val="hybridMultilevel"/>
    <w:tmpl w:val="85E2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9C6A10"/>
    <w:multiLevelType w:val="hybridMultilevel"/>
    <w:tmpl w:val="76F6302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3"/>
  </w:num>
  <w:num w:numId="5">
    <w:abstractNumId w:val="10"/>
  </w:num>
  <w:num w:numId="6">
    <w:abstractNumId w:val="7"/>
  </w:num>
  <w:num w:numId="7">
    <w:abstractNumId w:val="0"/>
  </w:num>
  <w:num w:numId="8">
    <w:abstractNumId w:val="11"/>
  </w:num>
  <w:num w:numId="9">
    <w:abstractNumId w:val="5"/>
  </w:num>
  <w:num w:numId="10">
    <w:abstractNumId w:val="2"/>
  </w:num>
  <w:num w:numId="11">
    <w:abstractNumId w:val="12"/>
  </w:num>
  <w:num w:numId="12">
    <w:abstractNumId w:val="1"/>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0BE"/>
    <w:rsid w:val="0002592B"/>
    <w:rsid w:val="0006688A"/>
    <w:rsid w:val="00192C75"/>
    <w:rsid w:val="001A0EDA"/>
    <w:rsid w:val="002264F7"/>
    <w:rsid w:val="002A735C"/>
    <w:rsid w:val="00311A89"/>
    <w:rsid w:val="003626C2"/>
    <w:rsid w:val="003757A1"/>
    <w:rsid w:val="004948FB"/>
    <w:rsid w:val="004B0F3B"/>
    <w:rsid w:val="004B4C89"/>
    <w:rsid w:val="00503CD2"/>
    <w:rsid w:val="006C2312"/>
    <w:rsid w:val="006F222A"/>
    <w:rsid w:val="00710786"/>
    <w:rsid w:val="007271FF"/>
    <w:rsid w:val="00736F76"/>
    <w:rsid w:val="007C356D"/>
    <w:rsid w:val="00801AC7"/>
    <w:rsid w:val="0087125F"/>
    <w:rsid w:val="008E3ECF"/>
    <w:rsid w:val="00963372"/>
    <w:rsid w:val="009F2933"/>
    <w:rsid w:val="00A167DD"/>
    <w:rsid w:val="00A223CA"/>
    <w:rsid w:val="00A31C17"/>
    <w:rsid w:val="00AE0574"/>
    <w:rsid w:val="00B327B7"/>
    <w:rsid w:val="00B43FE0"/>
    <w:rsid w:val="00BE5774"/>
    <w:rsid w:val="00C471F4"/>
    <w:rsid w:val="00CA395E"/>
    <w:rsid w:val="00D01554"/>
    <w:rsid w:val="00D52673"/>
    <w:rsid w:val="00E77095"/>
    <w:rsid w:val="00EC20BE"/>
    <w:rsid w:val="00EE5272"/>
    <w:rsid w:val="00F4280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8EF87-5EF0-407E-A515-37883B3E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0BE"/>
    <w:rPr>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20BE"/>
    <w:pPr>
      <w:spacing w:after="0" w:line="240" w:lineRule="auto"/>
    </w:pPr>
    <w:rPr>
      <w:lang w:val="ro-RO"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C20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20BE"/>
    <w:rPr>
      <w:sz w:val="20"/>
      <w:szCs w:val="20"/>
      <w:lang w:val="ro-RO" w:bidi="ar-SA"/>
    </w:rPr>
  </w:style>
  <w:style w:type="character" w:styleId="FootnoteReference">
    <w:name w:val="footnote reference"/>
    <w:basedOn w:val="DefaultParagraphFont"/>
    <w:uiPriority w:val="99"/>
    <w:semiHidden/>
    <w:unhideWhenUsed/>
    <w:rsid w:val="00EC20BE"/>
    <w:rPr>
      <w:vertAlign w:val="superscript"/>
    </w:rPr>
  </w:style>
  <w:style w:type="paragraph" w:styleId="ListParagraph">
    <w:name w:val="List Paragraph"/>
    <w:aliases w:val="Bullet,List Paragraph1"/>
    <w:basedOn w:val="Normal"/>
    <w:uiPriority w:val="34"/>
    <w:qFormat/>
    <w:rsid w:val="00EC20BE"/>
    <w:pPr>
      <w:spacing w:after="160" w:line="259"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E5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74"/>
    <w:rPr>
      <w:lang w:val="ro-RO" w:bidi="ar-SA"/>
    </w:rPr>
  </w:style>
  <w:style w:type="paragraph" w:styleId="Footer">
    <w:name w:val="footer"/>
    <w:basedOn w:val="Normal"/>
    <w:link w:val="FooterChar"/>
    <w:uiPriority w:val="99"/>
    <w:unhideWhenUsed/>
    <w:rsid w:val="00BE57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74"/>
    <w:rPr>
      <w:lang w:val="ro-RO" w:bidi="ar-SA"/>
    </w:rPr>
  </w:style>
  <w:style w:type="paragraph" w:customStyle="1" w:styleId="Default">
    <w:name w:val="Default"/>
    <w:rsid w:val="003757A1"/>
    <w:pPr>
      <w:autoSpaceDE w:val="0"/>
      <w:autoSpaceDN w:val="0"/>
      <w:adjustRightInd w:val="0"/>
      <w:spacing w:after="0" w:line="240" w:lineRule="auto"/>
    </w:pPr>
    <w:rPr>
      <w:rFonts w:ascii="Trebuchet MS" w:hAnsi="Trebuchet MS" w:cs="Trebuchet MS"/>
      <w:color w:val="000000"/>
      <w:sz w:val="24"/>
      <w:szCs w:val="24"/>
      <w:lang w:bidi="ar-SA"/>
    </w:rPr>
  </w:style>
  <w:style w:type="paragraph" w:styleId="BalloonText">
    <w:name w:val="Balloon Text"/>
    <w:basedOn w:val="Normal"/>
    <w:link w:val="BalloonTextChar"/>
    <w:uiPriority w:val="99"/>
    <w:semiHidden/>
    <w:unhideWhenUsed/>
    <w:rsid w:val="003757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7A1"/>
    <w:rPr>
      <w:rFonts w:ascii="Segoe UI" w:hAnsi="Segoe UI" w:cs="Segoe UI"/>
      <w:sz w:val="18"/>
      <w:szCs w:val="18"/>
      <w:lang w:val="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073806">
      <w:bodyDiv w:val="1"/>
      <w:marLeft w:val="0"/>
      <w:marRight w:val="0"/>
      <w:marTop w:val="0"/>
      <w:marBottom w:val="0"/>
      <w:divBdr>
        <w:top w:val="none" w:sz="0" w:space="0" w:color="auto"/>
        <w:left w:val="none" w:sz="0" w:space="0" w:color="auto"/>
        <w:bottom w:val="none" w:sz="0" w:space="0" w:color="auto"/>
        <w:right w:val="none" w:sz="0" w:space="0" w:color="auto"/>
      </w:divBdr>
    </w:div>
    <w:div w:id="165807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portal.afir.info/content.aspx?item=2210&amp;amp;lang=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1293</Words>
  <Characters>7373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Ioana</cp:lastModifiedBy>
  <cp:revision>4</cp:revision>
  <dcterms:created xsi:type="dcterms:W3CDTF">2020-04-28T09:01:00Z</dcterms:created>
  <dcterms:modified xsi:type="dcterms:W3CDTF">2020-05-07T11:19:00Z</dcterms:modified>
</cp:coreProperties>
</file>